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285507D4" w:rsidR="00B81ED4" w:rsidRPr="00B81ED4" w:rsidRDefault="00B81ED4" w:rsidP="008F7700">
      <w:pPr>
        <w:pStyle w:val="TopInfo"/>
      </w:pPr>
      <w:r w:rsidRPr="008F7700">
        <w:rPr>
          <w:b/>
        </w:rPr>
        <w:t>User Story Number:</w:t>
      </w:r>
      <w:r w:rsidR="00337B07">
        <w:t xml:space="preserve"> </w:t>
      </w:r>
      <w:r w:rsidR="00337B07" w:rsidRPr="00DA1B0F">
        <w:rPr>
          <w:rFonts w:ascii="Times New Roman" w:hAnsi="Times New Roman" w:cs="Times New Roman"/>
        </w:rPr>
        <w:t>USRX-</w:t>
      </w:r>
      <w:r w:rsidR="005A3FD2" w:rsidRPr="00DA1B0F">
        <w:rPr>
          <w:rFonts w:ascii="Times New Roman" w:hAnsi="Times New Roman" w:cs="Times New Roman"/>
        </w:rPr>
        <w:t>0</w:t>
      </w:r>
      <w:r w:rsidR="00337B07" w:rsidRPr="00DA1B0F">
        <w:rPr>
          <w:rFonts w:ascii="Times New Roman" w:hAnsi="Times New Roman" w:cs="Times New Roman"/>
        </w:rPr>
        <w:t>4</w:t>
      </w:r>
    </w:p>
    <w:p w14:paraId="7300E207" w14:textId="4B1C7B9A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Pr="00B81ED4">
        <w:t xml:space="preserve"> </w:t>
      </w:r>
      <w:r w:rsidR="00F402A0" w:rsidRPr="00DA1B0F">
        <w:rPr>
          <w:rFonts w:ascii="Times New Roman" w:hAnsi="Times New Roman" w:cs="Times New Roman"/>
        </w:rPr>
        <w:t>Prevent</w:t>
      </w:r>
      <w:r w:rsidR="000736E7" w:rsidRPr="00DA1B0F">
        <w:rPr>
          <w:rFonts w:ascii="Times New Roman" w:hAnsi="Times New Roman" w:cs="Times New Roman"/>
        </w:rPr>
        <w:t xml:space="preserve"> OPECC</w:t>
      </w:r>
      <w:r w:rsidR="00F402A0" w:rsidRPr="00DA1B0F">
        <w:rPr>
          <w:rFonts w:ascii="Times New Roman" w:hAnsi="Times New Roman" w:cs="Times New Roman"/>
        </w:rPr>
        <w:t xml:space="preserve"> entry of Submission Clarification Code for </w:t>
      </w:r>
      <w:r w:rsidR="00B025CA" w:rsidRPr="00DA1B0F">
        <w:rPr>
          <w:rFonts w:ascii="Times New Roman" w:hAnsi="Times New Roman" w:cs="Times New Roman"/>
        </w:rPr>
        <w:t xml:space="preserve">RTS/DUR and </w:t>
      </w:r>
      <w:r w:rsidR="00F402A0" w:rsidRPr="00DA1B0F">
        <w:rPr>
          <w:rFonts w:ascii="Times New Roman" w:hAnsi="Times New Roman" w:cs="Times New Roman"/>
        </w:rPr>
        <w:t>rejects pending on Pharmacist’s Worklist</w:t>
      </w:r>
      <w:r w:rsidR="00F402A0">
        <w:t>.</w:t>
      </w:r>
    </w:p>
    <w:p w14:paraId="7300E208" w14:textId="77777777" w:rsidR="00B81ED4" w:rsidRPr="00B81ED4" w:rsidRDefault="00B81ED4" w:rsidP="008F7700">
      <w:pPr>
        <w:pStyle w:val="TopInfo"/>
      </w:pPr>
      <w:r w:rsidRPr="008F7700">
        <w:rPr>
          <w:b/>
        </w:rPr>
        <w:t>Priority:</w:t>
      </w:r>
      <w:r w:rsidRPr="00B81ED4">
        <w:t xml:space="preserve"> </w:t>
      </w:r>
      <w:r w:rsidRPr="00DA1B0F">
        <w:rPr>
          <w:rFonts w:ascii="Times New Roman" w:hAnsi="Times New Roman" w:cs="Times New Roman"/>
        </w:rPr>
        <w:t xml:space="preserve">(High, </w:t>
      </w:r>
      <w:r w:rsidRPr="00DA1B0F">
        <w:rPr>
          <w:rFonts w:ascii="Times New Roman" w:hAnsi="Times New Roman" w:cs="Times New Roman"/>
          <w:color w:val="FF0000"/>
        </w:rPr>
        <w:t>Medium</w:t>
      </w:r>
      <w:r w:rsidRPr="00DA1B0F">
        <w:rPr>
          <w:rFonts w:ascii="Times New Roman" w:hAnsi="Times New Roman" w:cs="Times New Roman"/>
        </w:rPr>
        <w:t>, Low)</w:t>
      </w:r>
    </w:p>
    <w:p w14:paraId="7300E209" w14:textId="0A50ED8E" w:rsidR="00B81ED4" w:rsidRDefault="00ED055A" w:rsidP="008F7700">
      <w:pPr>
        <w:pStyle w:val="TopInfo"/>
        <w:rPr>
          <w:rFonts w:ascii="Times New Roman" w:hAnsi="Times New Roman" w:cs="Times New Roman"/>
          <w:b/>
        </w:rPr>
      </w:pPr>
      <w:r>
        <w:rPr>
          <w:b/>
        </w:rPr>
        <w:t>Rational ID</w:t>
      </w:r>
      <w:r w:rsidR="00B81ED4" w:rsidRPr="008F7700">
        <w:rPr>
          <w:b/>
        </w:rPr>
        <w:t>:</w:t>
      </w:r>
      <w:r w:rsidR="00F66D33">
        <w:rPr>
          <w:b/>
        </w:rPr>
        <w:t xml:space="preserve"> </w:t>
      </w:r>
      <w:r w:rsidR="00337B07" w:rsidRPr="00DA1B0F">
        <w:rPr>
          <w:rFonts w:ascii="Times New Roman" w:hAnsi="Times New Roman" w:cs="Times New Roman"/>
          <w:b/>
        </w:rPr>
        <w:t>(MCCF EDI TAS Rational ID TBD)</w:t>
      </w:r>
    </w:p>
    <w:p w14:paraId="00C59976" w14:textId="7B555A54" w:rsidR="009856D2" w:rsidRDefault="009856D2" w:rsidP="008F7700">
      <w:pPr>
        <w:pStyle w:val="TopInfo"/>
        <w:rPr>
          <w:b/>
        </w:rPr>
      </w:pPr>
      <w:r>
        <w:rPr>
          <w:b/>
        </w:rPr>
        <w:t>Rally ID: US20</w:t>
      </w:r>
      <w:bookmarkStart w:id="0" w:name="_GoBack"/>
      <w:bookmarkEnd w:id="0"/>
    </w:p>
    <w:p w14:paraId="22B45609" w14:textId="14773829" w:rsidR="009856D2" w:rsidRDefault="009856D2" w:rsidP="008F7700">
      <w:pPr>
        <w:pStyle w:val="TopInfo"/>
        <w:rPr>
          <w:b/>
        </w:rPr>
      </w:pPr>
      <w:r>
        <w:rPr>
          <w:b/>
        </w:rPr>
        <w:t>Initial Story Sizing: 2</w:t>
      </w:r>
    </w:p>
    <w:p w14:paraId="6936A7CC" w14:textId="70D0215C" w:rsidR="00337B07" w:rsidRDefault="00337B07" w:rsidP="008F7700">
      <w:pPr>
        <w:pStyle w:val="TopInfo"/>
        <w:rPr>
          <w:b/>
        </w:rPr>
      </w:pPr>
      <w:r>
        <w:rPr>
          <w:b/>
        </w:rPr>
        <w:t xml:space="preserve">Product Backlog ID: </w:t>
      </w:r>
      <w:r w:rsidRPr="00DA1B0F">
        <w:rPr>
          <w:rFonts w:ascii="Times New Roman" w:hAnsi="Times New Roman" w:cs="Times New Roman"/>
          <w:b/>
        </w:rPr>
        <w:t>187</w:t>
      </w:r>
    </w:p>
    <w:p w14:paraId="059542EB" w14:textId="3B090B0C" w:rsidR="00863371" w:rsidRPr="008F7700" w:rsidRDefault="00863371" w:rsidP="008F7700">
      <w:pPr>
        <w:pStyle w:val="TopInfo"/>
        <w:rPr>
          <w:b/>
        </w:rPr>
      </w:pPr>
      <w:r>
        <w:rPr>
          <w:b/>
        </w:rPr>
        <w:t>Service Request Number:</w:t>
      </w:r>
    </w:p>
    <w:p w14:paraId="7300E20B" w14:textId="1B61B53A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F402A0" w:rsidRPr="00DA1B0F">
        <w:rPr>
          <w:rFonts w:ascii="Times New Roman" w:hAnsi="Times New Roman" w:cs="Times New Roman"/>
        </w:rPr>
        <w:t xml:space="preserve">Debbie </w:t>
      </w:r>
      <w:proofErr w:type="spellStart"/>
      <w:r w:rsidR="00F402A0" w:rsidRPr="00DA1B0F">
        <w:rPr>
          <w:rFonts w:ascii="Times New Roman" w:hAnsi="Times New Roman" w:cs="Times New Roman"/>
        </w:rPr>
        <w:t>Wistuba</w:t>
      </w:r>
      <w:proofErr w:type="spellEnd"/>
      <w:r w:rsidR="00F402A0" w:rsidRPr="00DA1B0F">
        <w:rPr>
          <w:rFonts w:ascii="Times New Roman" w:hAnsi="Times New Roman" w:cs="Times New Roman"/>
        </w:rPr>
        <w:t>, eBusiness/ePharmacy Project Manager</w:t>
      </w:r>
    </w:p>
    <w:p w14:paraId="301FFBA0" w14:textId="522920DE" w:rsidR="006F762D" w:rsidRDefault="006F762D" w:rsidP="006F762D">
      <w:pPr>
        <w:pStyle w:val="Heading1"/>
      </w:pPr>
      <w:r w:rsidRPr="00B81ED4">
        <w:t>Backgroun</w:t>
      </w:r>
      <w:r w:rsidR="004159D3">
        <w:t>d</w:t>
      </w:r>
    </w:p>
    <w:p w14:paraId="17B884A9" w14:textId="263E9315" w:rsidR="004159D3" w:rsidRPr="00DA1B0F" w:rsidRDefault="004159D3" w:rsidP="004159D3">
      <w:pPr>
        <w:pStyle w:val="BodyText"/>
        <w:rPr>
          <w:rFonts w:ascii="Times New Roman" w:hAnsi="Times New Roman"/>
        </w:rPr>
      </w:pPr>
      <w:r w:rsidRPr="00DA1B0F">
        <w:rPr>
          <w:rFonts w:ascii="Times New Roman" w:hAnsi="Times New Roman"/>
        </w:rPr>
        <w:t xml:space="preserve">Efficiencies </w:t>
      </w:r>
      <w:r w:rsidR="00F66D33" w:rsidRPr="00DA1B0F">
        <w:rPr>
          <w:rFonts w:ascii="Times New Roman" w:hAnsi="Times New Roman"/>
        </w:rPr>
        <w:t xml:space="preserve">needed </w:t>
      </w:r>
      <w:r w:rsidRPr="00DA1B0F">
        <w:rPr>
          <w:rFonts w:ascii="Times New Roman" w:hAnsi="Times New Roman"/>
        </w:rPr>
        <w:t xml:space="preserve">with </w:t>
      </w:r>
      <w:r w:rsidR="00D4179C" w:rsidRPr="00DA1B0F">
        <w:rPr>
          <w:rFonts w:ascii="Times New Roman" w:hAnsi="Times New Roman"/>
        </w:rPr>
        <w:t>overall ePharmacy process – The Outpatient Pharmacy Electronic Claims Coordinators (</w:t>
      </w:r>
      <w:r w:rsidRPr="00DA1B0F">
        <w:rPr>
          <w:rFonts w:ascii="Times New Roman" w:hAnsi="Times New Roman"/>
        </w:rPr>
        <w:t>OPECCs</w:t>
      </w:r>
      <w:r w:rsidR="00D4179C" w:rsidRPr="00DA1B0F">
        <w:rPr>
          <w:rFonts w:ascii="Times New Roman" w:hAnsi="Times New Roman"/>
        </w:rPr>
        <w:t>)</w:t>
      </w:r>
      <w:r w:rsidRPr="00DA1B0F">
        <w:rPr>
          <w:rFonts w:ascii="Times New Roman" w:hAnsi="Times New Roman"/>
        </w:rPr>
        <w:t xml:space="preserve"> can currently use the RED Resubmit w/ Edits action</w:t>
      </w:r>
      <w:r w:rsidR="007C1B1A" w:rsidRPr="00DA1B0F">
        <w:rPr>
          <w:rFonts w:ascii="Times New Roman" w:hAnsi="Times New Roman"/>
        </w:rPr>
        <w:t xml:space="preserve"> on the ECME User Screen</w:t>
      </w:r>
      <w:r w:rsidRPr="00DA1B0F">
        <w:rPr>
          <w:rFonts w:ascii="Times New Roman" w:hAnsi="Times New Roman"/>
        </w:rPr>
        <w:t xml:space="preserve"> to </w:t>
      </w:r>
      <w:r w:rsidR="00531614" w:rsidRPr="00DA1B0F">
        <w:rPr>
          <w:rFonts w:ascii="Times New Roman" w:hAnsi="Times New Roman"/>
        </w:rPr>
        <w:t xml:space="preserve">edit the </w:t>
      </w:r>
      <w:r w:rsidRPr="00DA1B0F">
        <w:rPr>
          <w:rFonts w:ascii="Times New Roman" w:hAnsi="Times New Roman"/>
        </w:rPr>
        <w:t>Submission Clarification Codes for all rejects</w:t>
      </w:r>
      <w:r w:rsidR="007C1B1A" w:rsidRPr="00DA1B0F">
        <w:rPr>
          <w:rFonts w:ascii="Times New Roman" w:hAnsi="Times New Roman"/>
        </w:rPr>
        <w:t>, even those rejects pending clinical evaluation by the pharmacist</w:t>
      </w:r>
      <w:r w:rsidRPr="00DA1B0F">
        <w:rPr>
          <w:rFonts w:ascii="Times New Roman" w:hAnsi="Times New Roman"/>
        </w:rPr>
        <w:t xml:space="preserve">. </w:t>
      </w:r>
    </w:p>
    <w:p w14:paraId="540B83F7" w14:textId="269FA71E" w:rsidR="00D4179C" w:rsidRPr="00DA1B0F" w:rsidRDefault="004159D3" w:rsidP="004159D3">
      <w:pPr>
        <w:pStyle w:val="BodyText"/>
        <w:rPr>
          <w:rFonts w:ascii="Times New Roman" w:hAnsi="Times New Roman"/>
        </w:rPr>
      </w:pPr>
      <w:r w:rsidRPr="00DA1B0F">
        <w:rPr>
          <w:rFonts w:ascii="Times New Roman" w:hAnsi="Times New Roman"/>
        </w:rPr>
        <w:t>The issue was originally identified when an OPECC resolved a clinical reject (R</w:t>
      </w:r>
      <w:r w:rsidR="00B025CA" w:rsidRPr="00DA1B0F">
        <w:rPr>
          <w:rFonts w:ascii="Times New Roman" w:hAnsi="Times New Roman"/>
        </w:rPr>
        <w:t xml:space="preserve">efill </w:t>
      </w:r>
      <w:r w:rsidRPr="00DA1B0F">
        <w:rPr>
          <w:rFonts w:ascii="Times New Roman" w:hAnsi="Times New Roman"/>
        </w:rPr>
        <w:t>T</w:t>
      </w:r>
      <w:r w:rsidR="00B025CA" w:rsidRPr="00DA1B0F">
        <w:rPr>
          <w:rFonts w:ascii="Times New Roman" w:hAnsi="Times New Roman"/>
        </w:rPr>
        <w:t xml:space="preserve">oo </w:t>
      </w:r>
      <w:r w:rsidRPr="00DA1B0F">
        <w:rPr>
          <w:rFonts w:ascii="Times New Roman" w:hAnsi="Times New Roman"/>
        </w:rPr>
        <w:t>S</w:t>
      </w:r>
      <w:r w:rsidR="00B025CA" w:rsidRPr="00DA1B0F">
        <w:rPr>
          <w:rFonts w:ascii="Times New Roman" w:hAnsi="Times New Roman"/>
        </w:rPr>
        <w:t>oon (RTS)</w:t>
      </w:r>
      <w:r w:rsidRPr="00DA1B0F">
        <w:rPr>
          <w:rFonts w:ascii="Times New Roman" w:hAnsi="Times New Roman"/>
        </w:rPr>
        <w:t xml:space="preserve"> and D</w:t>
      </w:r>
      <w:r w:rsidR="00B025CA" w:rsidRPr="00DA1B0F">
        <w:rPr>
          <w:rFonts w:ascii="Times New Roman" w:hAnsi="Times New Roman"/>
        </w:rPr>
        <w:t xml:space="preserve">rug </w:t>
      </w:r>
      <w:r w:rsidRPr="00DA1B0F">
        <w:rPr>
          <w:rFonts w:ascii="Times New Roman" w:hAnsi="Times New Roman"/>
        </w:rPr>
        <w:t>U</w:t>
      </w:r>
      <w:r w:rsidR="00B025CA" w:rsidRPr="00DA1B0F">
        <w:rPr>
          <w:rFonts w:ascii="Times New Roman" w:hAnsi="Times New Roman"/>
        </w:rPr>
        <w:t xml:space="preserve">tilization </w:t>
      </w:r>
      <w:r w:rsidRPr="00DA1B0F">
        <w:rPr>
          <w:rFonts w:ascii="Times New Roman" w:hAnsi="Times New Roman"/>
        </w:rPr>
        <w:t>R</w:t>
      </w:r>
      <w:r w:rsidR="00B025CA" w:rsidRPr="00DA1B0F">
        <w:rPr>
          <w:rFonts w:ascii="Times New Roman" w:hAnsi="Times New Roman"/>
        </w:rPr>
        <w:t>eview (DUR)</w:t>
      </w:r>
      <w:r w:rsidRPr="00DA1B0F">
        <w:rPr>
          <w:rFonts w:ascii="Times New Roman" w:hAnsi="Times New Roman"/>
        </w:rPr>
        <w:t xml:space="preserve">) with a Submission Clarification Code  </w:t>
      </w:r>
    </w:p>
    <w:p w14:paraId="46A71DFA" w14:textId="55DAE3F8" w:rsidR="00987D28" w:rsidRPr="00DA1B0F" w:rsidRDefault="00987D28" w:rsidP="00987D28">
      <w:pPr>
        <w:pStyle w:val="BodyText"/>
        <w:rPr>
          <w:rFonts w:ascii="Times New Roman" w:hAnsi="Times New Roman"/>
        </w:rPr>
      </w:pPr>
      <w:r w:rsidRPr="00DA1B0F">
        <w:rPr>
          <w:rFonts w:ascii="Times New Roman" w:hAnsi="Times New Roman"/>
        </w:rPr>
        <w:t xml:space="preserve">Pharmacist and OPECC have different </w:t>
      </w:r>
      <w:r w:rsidR="00672E2B" w:rsidRPr="00DA1B0F">
        <w:rPr>
          <w:rFonts w:ascii="Times New Roman" w:hAnsi="Times New Roman"/>
        </w:rPr>
        <w:t>screens;</w:t>
      </w:r>
      <w:r w:rsidRPr="00DA1B0F">
        <w:rPr>
          <w:rFonts w:ascii="Times New Roman" w:hAnsi="Times New Roman"/>
        </w:rPr>
        <w:t xml:space="preserve"> users refer to them as below</w:t>
      </w:r>
    </w:p>
    <w:p w14:paraId="1435E74D" w14:textId="46F0A3A1" w:rsidR="00987D28" w:rsidRPr="00DA1B0F" w:rsidRDefault="00B025CA" w:rsidP="00987D28">
      <w:pPr>
        <w:pStyle w:val="BodyText"/>
        <w:numPr>
          <w:ilvl w:val="0"/>
          <w:numId w:val="12"/>
        </w:numPr>
        <w:rPr>
          <w:rFonts w:ascii="Times New Roman" w:hAnsi="Times New Roman"/>
        </w:rPr>
      </w:pPr>
      <w:r w:rsidRPr="00DA1B0F">
        <w:rPr>
          <w:rFonts w:ascii="Times New Roman" w:hAnsi="Times New Roman"/>
        </w:rPr>
        <w:t>Third Party Payer Rejects - Worklist</w:t>
      </w:r>
      <w:r w:rsidRPr="00DA1B0F" w:rsidDel="00B025CA">
        <w:rPr>
          <w:rFonts w:ascii="Times New Roman" w:hAnsi="Times New Roman"/>
        </w:rPr>
        <w:t xml:space="preserve"> </w:t>
      </w:r>
      <w:r w:rsidR="007D7EAB" w:rsidRPr="00DA1B0F">
        <w:rPr>
          <w:rFonts w:ascii="Times New Roman" w:hAnsi="Times New Roman"/>
        </w:rPr>
        <w:t>(used by pharmacists)</w:t>
      </w:r>
    </w:p>
    <w:p w14:paraId="78BB5B36" w14:textId="6A5EB28B" w:rsidR="00987D28" w:rsidRDefault="00987D28" w:rsidP="00840C5B">
      <w:pPr>
        <w:pStyle w:val="BodyText"/>
        <w:numPr>
          <w:ilvl w:val="0"/>
          <w:numId w:val="12"/>
        </w:numPr>
      </w:pPr>
      <w:r w:rsidRPr="00DA1B0F">
        <w:rPr>
          <w:rFonts w:ascii="Times New Roman" w:hAnsi="Times New Roman"/>
        </w:rPr>
        <w:t>ECME User Screen</w:t>
      </w:r>
      <w:r w:rsidR="007D7EAB" w:rsidRPr="00DA1B0F">
        <w:rPr>
          <w:rFonts w:ascii="Times New Roman" w:hAnsi="Times New Roman"/>
        </w:rPr>
        <w:t xml:space="preserve"> (used by OPECCs)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253E72C0" w14:textId="17EFFAC7" w:rsidR="0086295A" w:rsidRPr="00DA1B0F" w:rsidRDefault="00F402A0" w:rsidP="00F402A0">
      <w:pPr>
        <w:rPr>
          <w:rFonts w:ascii="Times New Roman" w:eastAsia="Times New Roman" w:hAnsi="Times New Roman" w:cs="Times New Roman"/>
          <w:sz w:val="24"/>
          <w:szCs w:val="24"/>
        </w:rPr>
      </w:pPr>
      <w:r w:rsidRPr="00DA1B0F">
        <w:rPr>
          <w:rFonts w:ascii="Times New Roman" w:eastAsia="Times New Roman" w:hAnsi="Times New Roman" w:cs="Times New Roman"/>
          <w:b/>
          <w:sz w:val="24"/>
          <w:szCs w:val="24"/>
        </w:rPr>
        <w:t>As an OPECC</w:t>
      </w:r>
      <w:r w:rsidRPr="00DA1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A1B0F">
        <w:rPr>
          <w:rFonts w:ascii="Times New Roman" w:eastAsia="Times New Roman" w:hAnsi="Times New Roman" w:cs="Times New Roman"/>
          <w:b/>
          <w:sz w:val="24"/>
          <w:szCs w:val="24"/>
        </w:rPr>
        <w:t>I should</w:t>
      </w:r>
      <w:r w:rsidRPr="00DA1B0F">
        <w:rPr>
          <w:rFonts w:ascii="Times New Roman" w:eastAsia="Times New Roman" w:hAnsi="Times New Roman" w:cs="Times New Roman"/>
          <w:sz w:val="24"/>
          <w:szCs w:val="24"/>
        </w:rPr>
        <w:t xml:space="preserve"> not be able to </w:t>
      </w:r>
      <w:r w:rsidR="00531614" w:rsidRPr="00DA1B0F">
        <w:rPr>
          <w:rFonts w:ascii="Times New Roman" w:eastAsia="Times New Roman" w:hAnsi="Times New Roman" w:cs="Times New Roman"/>
          <w:sz w:val="24"/>
          <w:szCs w:val="24"/>
        </w:rPr>
        <w:t>edit the</w:t>
      </w:r>
      <w:r w:rsidRPr="00DA1B0F">
        <w:rPr>
          <w:rFonts w:ascii="Times New Roman" w:eastAsia="Times New Roman" w:hAnsi="Times New Roman" w:cs="Times New Roman"/>
          <w:sz w:val="24"/>
          <w:szCs w:val="24"/>
        </w:rPr>
        <w:t xml:space="preserve"> Submission Clarification Codes</w:t>
      </w:r>
      <w:r w:rsidR="00672E2B" w:rsidRPr="00DA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1B0F">
        <w:rPr>
          <w:rFonts w:ascii="Times New Roman" w:eastAsia="Times New Roman" w:hAnsi="Times New Roman" w:cs="Times New Roman"/>
          <w:sz w:val="24"/>
          <w:szCs w:val="24"/>
        </w:rPr>
        <w:t xml:space="preserve">from the RED Resubmit w/ Edits action on the ECME User Screen </w:t>
      </w:r>
      <w:r w:rsidR="0024105A" w:rsidRPr="00DA1B0F">
        <w:rPr>
          <w:rFonts w:ascii="Times New Roman" w:eastAsia="Times New Roman" w:hAnsi="Times New Roman" w:cs="Times New Roman"/>
          <w:sz w:val="24"/>
          <w:szCs w:val="24"/>
        </w:rPr>
        <w:t xml:space="preserve">for </w:t>
      </w:r>
      <w:r w:rsidR="00370D5D" w:rsidRPr="00DA1B0F">
        <w:rPr>
          <w:rFonts w:ascii="Times New Roman" w:eastAsia="Times New Roman" w:hAnsi="Times New Roman" w:cs="Times New Roman"/>
          <w:sz w:val="24"/>
          <w:szCs w:val="24"/>
        </w:rPr>
        <w:t xml:space="preserve">reject </w:t>
      </w:r>
      <w:r w:rsidR="0024105A" w:rsidRPr="00DA1B0F">
        <w:rPr>
          <w:rFonts w:ascii="Times New Roman" w:eastAsia="Times New Roman" w:hAnsi="Times New Roman" w:cs="Times New Roman"/>
          <w:sz w:val="24"/>
          <w:szCs w:val="24"/>
        </w:rPr>
        <w:t>code 79 Refill Too Soon</w:t>
      </w:r>
      <w:r w:rsidR="00D4179C" w:rsidRPr="00DA1B0F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="0024105A" w:rsidRPr="00DA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70D5D" w:rsidRPr="00DA1B0F">
        <w:rPr>
          <w:rFonts w:ascii="Times New Roman" w:eastAsia="Times New Roman" w:hAnsi="Times New Roman" w:cs="Times New Roman"/>
          <w:sz w:val="24"/>
          <w:szCs w:val="24"/>
        </w:rPr>
        <w:t>reject</w:t>
      </w:r>
      <w:proofErr w:type="gramEnd"/>
      <w:r w:rsidR="00370D5D" w:rsidRPr="00DA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105A" w:rsidRPr="00DA1B0F">
        <w:rPr>
          <w:rFonts w:ascii="Times New Roman" w:eastAsia="Times New Roman" w:hAnsi="Times New Roman" w:cs="Times New Roman"/>
          <w:sz w:val="24"/>
          <w:szCs w:val="24"/>
        </w:rPr>
        <w:t xml:space="preserve">code 88 DUR or for any </w:t>
      </w:r>
      <w:r w:rsidRPr="00DA1B0F">
        <w:rPr>
          <w:rFonts w:ascii="Times New Roman" w:eastAsia="Times New Roman" w:hAnsi="Times New Roman" w:cs="Times New Roman"/>
          <w:sz w:val="24"/>
          <w:szCs w:val="24"/>
        </w:rPr>
        <w:t>reject pending on the pharmacist’s Reject Worklist</w:t>
      </w:r>
      <w:r w:rsidR="0086295A" w:rsidRPr="00DA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295A" w:rsidRPr="00DA1B0F">
        <w:rPr>
          <w:rFonts w:ascii="Times New Roman" w:eastAsia="Times New Roman" w:hAnsi="Times New Roman" w:cs="Times New Roman"/>
          <w:b/>
          <w:sz w:val="24"/>
          <w:szCs w:val="24"/>
        </w:rPr>
        <w:t>so that</w:t>
      </w:r>
      <w:r w:rsidR="0086295A" w:rsidRPr="00DA1B0F">
        <w:rPr>
          <w:rFonts w:ascii="Times New Roman" w:eastAsia="Times New Roman" w:hAnsi="Times New Roman" w:cs="Times New Roman"/>
          <w:sz w:val="24"/>
          <w:szCs w:val="24"/>
        </w:rPr>
        <w:t xml:space="preserve"> clinical rejects will remain </w:t>
      </w:r>
      <w:r w:rsidR="00F66D33" w:rsidRPr="00DA1B0F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="00D4179C" w:rsidRPr="00DA1B0F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F66D33" w:rsidRPr="00DA1B0F">
        <w:rPr>
          <w:rFonts w:ascii="Times New Roman" w:eastAsia="Times New Roman" w:hAnsi="Times New Roman" w:cs="Times New Roman"/>
          <w:sz w:val="24"/>
          <w:szCs w:val="24"/>
        </w:rPr>
        <w:t xml:space="preserve"> worklist </w:t>
      </w:r>
      <w:r w:rsidR="0086295A" w:rsidRPr="00DA1B0F">
        <w:rPr>
          <w:rFonts w:ascii="Times New Roman" w:eastAsia="Times New Roman" w:hAnsi="Times New Roman" w:cs="Times New Roman"/>
          <w:sz w:val="24"/>
          <w:szCs w:val="24"/>
        </w:rPr>
        <w:t xml:space="preserve">for a qualified Pharmacist to resolve and to assure that OPECCs only take action appropriate to </w:t>
      </w:r>
      <w:r w:rsidR="004159D3" w:rsidRPr="00DA1B0F">
        <w:rPr>
          <w:rFonts w:ascii="Times New Roman" w:eastAsia="Times New Roman" w:hAnsi="Times New Roman" w:cs="Times New Roman"/>
          <w:sz w:val="24"/>
          <w:szCs w:val="24"/>
        </w:rPr>
        <w:t>their role.</w:t>
      </w:r>
    </w:p>
    <w:p w14:paraId="67C4F14F" w14:textId="77777777" w:rsidR="0086295A" w:rsidRPr="00DA1B0F" w:rsidRDefault="0086295A" w:rsidP="00F402A0">
      <w:pPr>
        <w:rPr>
          <w:rFonts w:ascii="Calibri" w:eastAsia="Times New Roman" w:hAnsi="Calibri" w:cs="Times New Roman"/>
          <w:b/>
          <w:sz w:val="24"/>
          <w:szCs w:val="24"/>
        </w:rPr>
      </w:pPr>
      <w:r w:rsidRPr="00DA1B0F">
        <w:rPr>
          <w:rFonts w:ascii="Calibri" w:eastAsia="Times New Roman" w:hAnsi="Calibri" w:cs="Times New Roman"/>
          <w:b/>
          <w:sz w:val="24"/>
          <w:szCs w:val="24"/>
        </w:rPr>
        <w:t>Conversation</w:t>
      </w:r>
    </w:p>
    <w:p w14:paraId="51E692A4" w14:textId="43DF6B97" w:rsidR="004159D3" w:rsidRPr="00DA1B0F" w:rsidRDefault="00987D28" w:rsidP="00232932">
      <w:pPr>
        <w:pStyle w:val="BodyText"/>
        <w:rPr>
          <w:rFonts w:ascii="Times New Roman" w:hAnsi="Times New Roman"/>
        </w:rPr>
      </w:pPr>
      <w:r w:rsidRPr="00DA1B0F">
        <w:rPr>
          <w:rFonts w:ascii="Times New Roman" w:hAnsi="Times New Roman"/>
        </w:rPr>
        <w:t>T</w:t>
      </w:r>
      <w:r w:rsidR="004159D3" w:rsidRPr="00DA1B0F">
        <w:rPr>
          <w:rFonts w:ascii="Times New Roman" w:hAnsi="Times New Roman"/>
        </w:rPr>
        <w:t xml:space="preserve">he OPECC should not be able to </w:t>
      </w:r>
      <w:r w:rsidR="00531614" w:rsidRPr="00DA1B0F">
        <w:rPr>
          <w:rFonts w:ascii="Times New Roman" w:hAnsi="Times New Roman"/>
        </w:rPr>
        <w:t xml:space="preserve">edit </w:t>
      </w:r>
      <w:r w:rsidR="004159D3" w:rsidRPr="00DA1B0F">
        <w:rPr>
          <w:rFonts w:ascii="Times New Roman" w:hAnsi="Times New Roman"/>
        </w:rPr>
        <w:t xml:space="preserve">a Submission Clarification Code for any reject pending on the pharmacist’s reject worklist, as well as any </w:t>
      </w:r>
      <w:r w:rsidRPr="00DA1B0F">
        <w:rPr>
          <w:rFonts w:ascii="Times New Roman" w:hAnsi="Times New Roman"/>
        </w:rPr>
        <w:t xml:space="preserve">resolved or unresolved </w:t>
      </w:r>
      <w:r w:rsidR="004159D3" w:rsidRPr="00DA1B0F">
        <w:rPr>
          <w:rFonts w:ascii="Times New Roman" w:hAnsi="Times New Roman"/>
        </w:rPr>
        <w:t>reject for code 79 Refill Too Soon</w:t>
      </w:r>
      <w:r w:rsidRPr="00DA1B0F">
        <w:rPr>
          <w:rFonts w:ascii="Times New Roman" w:hAnsi="Times New Roman"/>
        </w:rPr>
        <w:t xml:space="preserve"> and</w:t>
      </w:r>
      <w:r w:rsidR="004159D3" w:rsidRPr="00DA1B0F">
        <w:rPr>
          <w:rFonts w:ascii="Times New Roman" w:hAnsi="Times New Roman"/>
        </w:rPr>
        <w:t xml:space="preserve"> code 88 DUR.  </w:t>
      </w:r>
    </w:p>
    <w:p w14:paraId="6D030391" w14:textId="77777777" w:rsidR="004159D3" w:rsidRPr="00DA1B0F" w:rsidRDefault="004159D3" w:rsidP="004159D3">
      <w:pPr>
        <w:pStyle w:val="BodyText"/>
        <w:rPr>
          <w:rFonts w:ascii="Times New Roman" w:hAnsi="Times New Roman"/>
        </w:rPr>
      </w:pPr>
    </w:p>
    <w:p w14:paraId="7BFAB91E" w14:textId="49CAD347" w:rsidR="00672E2B" w:rsidRPr="00DA1B0F" w:rsidRDefault="001D0DCE" w:rsidP="004159D3">
      <w:pPr>
        <w:pStyle w:val="BodyText"/>
        <w:rPr>
          <w:rFonts w:ascii="Times New Roman" w:hAnsi="Times New Roman"/>
        </w:rPr>
      </w:pPr>
      <w:r w:rsidRPr="00DA1B0F">
        <w:rPr>
          <w:rFonts w:ascii="Times New Roman" w:hAnsi="Times New Roman"/>
        </w:rPr>
        <w:t xml:space="preserve">Desired change:  </w:t>
      </w:r>
      <w:r w:rsidR="004118AA" w:rsidRPr="00DA1B0F">
        <w:rPr>
          <w:rFonts w:ascii="Times New Roman" w:hAnsi="Times New Roman"/>
        </w:rPr>
        <w:t>When the OPECC performs the Resubmit w/ Edits action, restrict the ability to edit</w:t>
      </w:r>
      <w:r w:rsidR="00531614" w:rsidRPr="00DA1B0F">
        <w:rPr>
          <w:rFonts w:ascii="Times New Roman" w:hAnsi="Times New Roman"/>
        </w:rPr>
        <w:t xml:space="preserve"> the</w:t>
      </w:r>
      <w:r w:rsidR="004118AA" w:rsidRPr="00DA1B0F">
        <w:rPr>
          <w:rFonts w:ascii="Times New Roman" w:hAnsi="Times New Roman"/>
        </w:rPr>
        <w:t xml:space="preserve"> Submission Clarification Code if any of the below criteria exist</w:t>
      </w:r>
      <w:r w:rsidR="00672E2B" w:rsidRPr="00DA1B0F">
        <w:rPr>
          <w:rFonts w:ascii="Times New Roman" w:hAnsi="Times New Roman"/>
        </w:rPr>
        <w:t>.</w:t>
      </w:r>
    </w:p>
    <w:p w14:paraId="32552F86" w14:textId="051838B7" w:rsidR="004118AA" w:rsidRPr="00DA1B0F" w:rsidRDefault="00672E2B" w:rsidP="004159D3">
      <w:pPr>
        <w:pStyle w:val="BodyText"/>
        <w:rPr>
          <w:rFonts w:ascii="Times New Roman" w:hAnsi="Times New Roman"/>
        </w:rPr>
      </w:pPr>
      <w:r w:rsidRPr="00DA1B0F">
        <w:rPr>
          <w:rFonts w:ascii="Times New Roman" w:hAnsi="Times New Roman"/>
          <w:b/>
        </w:rPr>
        <w:lastRenderedPageBreak/>
        <w:t>Criteria:</w:t>
      </w:r>
    </w:p>
    <w:p w14:paraId="275C2BC5" w14:textId="0568DBDA" w:rsidR="004159D3" w:rsidRPr="00DA1B0F" w:rsidRDefault="00D4179C" w:rsidP="004159D3">
      <w:pPr>
        <w:pStyle w:val="BodyText"/>
        <w:numPr>
          <w:ilvl w:val="0"/>
          <w:numId w:val="11"/>
        </w:numPr>
        <w:rPr>
          <w:rFonts w:ascii="Times New Roman" w:hAnsi="Times New Roman"/>
        </w:rPr>
      </w:pPr>
      <w:r w:rsidRPr="00DA1B0F">
        <w:rPr>
          <w:rFonts w:ascii="Times New Roman" w:hAnsi="Times New Roman"/>
        </w:rPr>
        <w:t>If a prescription has a r</w:t>
      </w:r>
      <w:r w:rsidR="009D2C67" w:rsidRPr="00DA1B0F">
        <w:rPr>
          <w:rFonts w:ascii="Times New Roman" w:hAnsi="Times New Roman"/>
        </w:rPr>
        <w:t xml:space="preserve">esolved or unresolved </w:t>
      </w:r>
      <w:r w:rsidR="004118AA" w:rsidRPr="00DA1B0F">
        <w:rPr>
          <w:rFonts w:ascii="Times New Roman" w:hAnsi="Times New Roman"/>
        </w:rPr>
        <w:t>Reject code 79 Refill Too Soon</w:t>
      </w:r>
      <w:r w:rsidR="00B93F53" w:rsidRPr="00DA1B0F">
        <w:rPr>
          <w:rFonts w:ascii="Times New Roman" w:hAnsi="Times New Roman"/>
        </w:rPr>
        <w:t xml:space="preserve"> or Reject code 88 DUR (Drug Utilization Review)</w:t>
      </w:r>
    </w:p>
    <w:p w14:paraId="30BEA75D" w14:textId="764144ED" w:rsidR="00B93F53" w:rsidRPr="00DA1B0F" w:rsidRDefault="009D2C67" w:rsidP="004159D3">
      <w:pPr>
        <w:pStyle w:val="BodyText"/>
        <w:numPr>
          <w:ilvl w:val="0"/>
          <w:numId w:val="11"/>
        </w:numPr>
        <w:rPr>
          <w:rFonts w:ascii="Times New Roman" w:hAnsi="Times New Roman"/>
        </w:rPr>
      </w:pPr>
      <w:r w:rsidRPr="00DA1B0F">
        <w:rPr>
          <w:rFonts w:ascii="Times New Roman" w:hAnsi="Times New Roman"/>
        </w:rPr>
        <w:t>If a prescription has a pending reject</w:t>
      </w:r>
      <w:r w:rsidR="004159D3" w:rsidRPr="00DA1B0F">
        <w:rPr>
          <w:rFonts w:ascii="Times New Roman" w:hAnsi="Times New Roman"/>
        </w:rPr>
        <w:t xml:space="preserve"> on the pharmacist’s worklist  </w:t>
      </w:r>
      <w:r w:rsidR="00B93F53" w:rsidRPr="00DA1B0F">
        <w:rPr>
          <w:rFonts w:ascii="Times New Roman" w:hAnsi="Times New Roman"/>
        </w:rPr>
        <w:t xml:space="preserve">(Note: </w:t>
      </w:r>
      <w:r w:rsidRPr="00DA1B0F">
        <w:rPr>
          <w:rFonts w:ascii="Times New Roman" w:hAnsi="Times New Roman"/>
        </w:rPr>
        <w:t>Reject Resolution R</w:t>
      </w:r>
      <w:r w:rsidR="004118AA" w:rsidRPr="00DA1B0F">
        <w:rPr>
          <w:rFonts w:ascii="Times New Roman" w:hAnsi="Times New Roman"/>
        </w:rPr>
        <w:t>equired</w:t>
      </w:r>
      <w:r w:rsidR="00B93F53" w:rsidRPr="00DA1B0F">
        <w:rPr>
          <w:rFonts w:ascii="Times New Roman" w:hAnsi="Times New Roman"/>
        </w:rPr>
        <w:t xml:space="preserve"> </w:t>
      </w:r>
      <w:r w:rsidRPr="00DA1B0F">
        <w:rPr>
          <w:rFonts w:ascii="Times New Roman" w:hAnsi="Times New Roman"/>
        </w:rPr>
        <w:t>rejects and Transfer Rejects are</w:t>
      </w:r>
      <w:r w:rsidR="00B93F53" w:rsidRPr="00DA1B0F">
        <w:rPr>
          <w:rFonts w:ascii="Times New Roman" w:hAnsi="Times New Roman"/>
        </w:rPr>
        <w:t xml:space="preserve"> set up locally and may </w:t>
      </w:r>
      <w:r w:rsidRPr="00DA1B0F">
        <w:rPr>
          <w:rFonts w:ascii="Times New Roman" w:hAnsi="Times New Roman"/>
        </w:rPr>
        <w:t>vary on the worklist)</w:t>
      </w:r>
    </w:p>
    <w:p w14:paraId="041CA310" w14:textId="77777777" w:rsidR="003D05B8" w:rsidRPr="00DA1B0F" w:rsidRDefault="003D05B8" w:rsidP="00840C5B">
      <w:pPr>
        <w:pStyle w:val="BodyText"/>
        <w:rPr>
          <w:rFonts w:ascii="Times New Roman" w:hAnsi="Times New Roman"/>
        </w:rPr>
      </w:pPr>
    </w:p>
    <w:p w14:paraId="29EEE291" w14:textId="0620115D" w:rsidR="004159D3" w:rsidRPr="00DA1B0F" w:rsidRDefault="001D0DCE" w:rsidP="001D0DCE">
      <w:pPr>
        <w:pStyle w:val="BodyText"/>
        <w:rPr>
          <w:rFonts w:ascii="Times New Roman" w:hAnsi="Times New Roman"/>
        </w:rPr>
      </w:pPr>
      <w:r w:rsidRPr="00DA1B0F">
        <w:rPr>
          <w:rFonts w:ascii="Times New Roman" w:hAnsi="Times New Roman"/>
        </w:rPr>
        <w:t xml:space="preserve">Please refer to </w:t>
      </w:r>
      <w:r w:rsidR="004159D3" w:rsidRPr="00DA1B0F">
        <w:rPr>
          <w:rFonts w:ascii="Times New Roman" w:hAnsi="Times New Roman"/>
        </w:rPr>
        <w:t>the</w:t>
      </w:r>
      <w:r w:rsidRPr="00DA1B0F">
        <w:rPr>
          <w:rFonts w:ascii="Times New Roman" w:hAnsi="Times New Roman"/>
        </w:rPr>
        <w:t xml:space="preserve"> </w:t>
      </w:r>
      <w:r w:rsidR="00370D5D" w:rsidRPr="00DA1B0F">
        <w:rPr>
          <w:rFonts w:ascii="Times New Roman" w:hAnsi="Times New Roman"/>
        </w:rPr>
        <w:t>software changes released nationally in</w:t>
      </w:r>
      <w:r w:rsidR="004159D3" w:rsidRPr="00DA1B0F">
        <w:rPr>
          <w:rFonts w:ascii="Times New Roman" w:hAnsi="Times New Roman"/>
        </w:rPr>
        <w:t xml:space="preserve"> February </w:t>
      </w:r>
      <w:proofErr w:type="gramStart"/>
      <w:r w:rsidR="003A0665" w:rsidRPr="00DA1B0F">
        <w:rPr>
          <w:rFonts w:ascii="Times New Roman" w:hAnsi="Times New Roman"/>
        </w:rPr>
        <w:t xml:space="preserve">2016 </w:t>
      </w:r>
      <w:r w:rsidR="004159D3" w:rsidRPr="00DA1B0F">
        <w:rPr>
          <w:rFonts w:ascii="Times New Roman" w:hAnsi="Times New Roman"/>
        </w:rPr>
        <w:t xml:space="preserve"> –</w:t>
      </w:r>
      <w:proofErr w:type="gramEnd"/>
      <w:r w:rsidR="004159D3" w:rsidRPr="00DA1B0F">
        <w:rPr>
          <w:rFonts w:ascii="Times New Roman" w:hAnsi="Times New Roman"/>
        </w:rPr>
        <w:t xml:space="preserve"> Prevented OPECC from closing claims on Pharmacist </w:t>
      </w:r>
      <w:r w:rsidR="00E466C2" w:rsidRPr="00DA1B0F">
        <w:rPr>
          <w:rFonts w:ascii="Times New Roman" w:hAnsi="Times New Roman"/>
        </w:rPr>
        <w:t xml:space="preserve">Worklist </w:t>
      </w:r>
      <w:r w:rsidR="004159D3" w:rsidRPr="00DA1B0F">
        <w:rPr>
          <w:rFonts w:ascii="Times New Roman" w:hAnsi="Times New Roman"/>
        </w:rPr>
        <w:t xml:space="preserve">– it is </w:t>
      </w:r>
      <w:r w:rsidRPr="00DA1B0F">
        <w:rPr>
          <w:rFonts w:ascii="Times New Roman" w:hAnsi="Times New Roman"/>
        </w:rPr>
        <w:t xml:space="preserve">included in </w:t>
      </w:r>
      <w:r w:rsidR="004159D3" w:rsidRPr="00DA1B0F">
        <w:rPr>
          <w:rFonts w:ascii="Times New Roman" w:hAnsi="Times New Roman"/>
        </w:rPr>
        <w:t>one or more of the</w:t>
      </w:r>
      <w:r w:rsidRPr="00DA1B0F">
        <w:rPr>
          <w:rFonts w:ascii="Times New Roman" w:hAnsi="Times New Roman"/>
        </w:rPr>
        <w:t xml:space="preserve"> </w:t>
      </w:r>
      <w:r w:rsidR="005869CE" w:rsidRPr="00DA1B0F">
        <w:rPr>
          <w:rFonts w:ascii="Times New Roman" w:hAnsi="Times New Roman"/>
        </w:rPr>
        <w:t xml:space="preserve">following </w:t>
      </w:r>
      <w:r w:rsidRPr="00DA1B0F">
        <w:rPr>
          <w:rFonts w:ascii="Times New Roman" w:hAnsi="Times New Roman"/>
        </w:rPr>
        <w:t>VistA patches</w:t>
      </w:r>
      <w:r w:rsidR="00F66D33" w:rsidRPr="00DA1B0F">
        <w:rPr>
          <w:rFonts w:ascii="Times New Roman" w:hAnsi="Times New Roman"/>
        </w:rPr>
        <w:t xml:space="preserve">.  </w:t>
      </w:r>
      <w:proofErr w:type="gramStart"/>
      <w:r w:rsidR="00F66D33" w:rsidRPr="00DA1B0F">
        <w:rPr>
          <w:rFonts w:ascii="Times New Roman" w:hAnsi="Times New Roman"/>
        </w:rPr>
        <w:t xml:space="preserve">The </w:t>
      </w:r>
      <w:r w:rsidR="00B025CA" w:rsidRPr="00DA1B0F">
        <w:rPr>
          <w:rFonts w:ascii="Times New Roman" w:hAnsi="Times New Roman"/>
        </w:rPr>
        <w:t xml:space="preserve"> proposed</w:t>
      </w:r>
      <w:proofErr w:type="gramEnd"/>
      <w:r w:rsidR="00B025CA" w:rsidRPr="00DA1B0F">
        <w:rPr>
          <w:rFonts w:ascii="Times New Roman" w:hAnsi="Times New Roman"/>
        </w:rPr>
        <w:t xml:space="preserve"> </w:t>
      </w:r>
      <w:r w:rsidR="005869CE" w:rsidRPr="00DA1B0F">
        <w:rPr>
          <w:rFonts w:ascii="Times New Roman" w:hAnsi="Times New Roman"/>
        </w:rPr>
        <w:t>software</w:t>
      </w:r>
      <w:r w:rsidR="00F66D33" w:rsidRPr="00DA1B0F">
        <w:rPr>
          <w:rFonts w:ascii="Times New Roman" w:hAnsi="Times New Roman"/>
        </w:rPr>
        <w:t xml:space="preserve"> change </w:t>
      </w:r>
      <w:r w:rsidR="00B025CA" w:rsidRPr="00DA1B0F">
        <w:rPr>
          <w:rFonts w:ascii="Times New Roman" w:hAnsi="Times New Roman"/>
        </w:rPr>
        <w:t xml:space="preserve"> is</w:t>
      </w:r>
      <w:r w:rsidR="00F66D33" w:rsidRPr="00DA1B0F">
        <w:rPr>
          <w:rFonts w:ascii="Times New Roman" w:hAnsi="Times New Roman"/>
        </w:rPr>
        <w:t xml:space="preserve"> similar to </w:t>
      </w:r>
      <w:r w:rsidR="00B025CA" w:rsidRPr="00DA1B0F">
        <w:rPr>
          <w:rFonts w:ascii="Times New Roman" w:hAnsi="Times New Roman"/>
        </w:rPr>
        <w:t>the modification released in February 2016</w:t>
      </w:r>
      <w:r w:rsidR="00F66D33" w:rsidRPr="00DA1B0F">
        <w:rPr>
          <w:rFonts w:ascii="Times New Roman" w:hAnsi="Times New Roman"/>
        </w:rPr>
        <w:t xml:space="preserve">. </w:t>
      </w:r>
    </w:p>
    <w:p w14:paraId="7F205A7C" w14:textId="276DB4E5" w:rsidR="004159D3" w:rsidRPr="00DA1B0F" w:rsidRDefault="004159D3" w:rsidP="001D0DCE">
      <w:pPr>
        <w:pStyle w:val="BodyText"/>
        <w:ind w:left="720"/>
        <w:rPr>
          <w:rFonts w:ascii="Times New Roman" w:hAnsi="Times New Roman"/>
          <w:color w:val="000000"/>
          <w:sz w:val="20"/>
          <w:szCs w:val="20"/>
        </w:rPr>
      </w:pPr>
      <w:r w:rsidRPr="00DA1B0F">
        <w:rPr>
          <w:rFonts w:ascii="Times New Roman" w:hAnsi="Times New Roman"/>
          <w:color w:val="000000"/>
          <w:sz w:val="20"/>
          <w:szCs w:val="20"/>
        </w:rPr>
        <w:t>BPS*1.0*19</w:t>
      </w:r>
      <w:r w:rsidRPr="00DA1B0F">
        <w:rPr>
          <w:rFonts w:ascii="Times New Roman" w:hAnsi="Times New Roman"/>
          <w:color w:val="000000"/>
          <w:sz w:val="20"/>
          <w:szCs w:val="20"/>
        </w:rPr>
        <w:br/>
        <w:t>IB*2.0*534</w:t>
      </w:r>
      <w:r w:rsidRPr="00DA1B0F">
        <w:rPr>
          <w:rFonts w:ascii="Times New Roman" w:hAnsi="Times New Roman"/>
          <w:color w:val="000000"/>
          <w:sz w:val="20"/>
          <w:szCs w:val="20"/>
        </w:rPr>
        <w:br/>
        <w:t>PSO*7.0*427</w:t>
      </w:r>
      <w:r w:rsidRPr="00DA1B0F">
        <w:rPr>
          <w:rFonts w:ascii="Times New Roman" w:hAnsi="Times New Roman"/>
          <w:color w:val="000000"/>
          <w:sz w:val="20"/>
          <w:szCs w:val="20"/>
        </w:rPr>
        <w:br/>
        <w:t>PSX*2.0*77</w:t>
      </w:r>
      <w:r w:rsidRPr="00DA1B0F">
        <w:rPr>
          <w:rFonts w:ascii="Times New Roman" w:hAnsi="Times New Roman"/>
          <w:color w:val="000000"/>
          <w:sz w:val="20"/>
          <w:szCs w:val="20"/>
        </w:rPr>
        <w:br/>
        <w:t>PSS*1.0*188 </w:t>
      </w:r>
    </w:p>
    <w:p w14:paraId="36C17C60" w14:textId="77777777" w:rsidR="001D0DCE" w:rsidRPr="00DA1B0F" w:rsidRDefault="001D0DCE" w:rsidP="004159D3">
      <w:pPr>
        <w:pStyle w:val="BodyText"/>
        <w:rPr>
          <w:rFonts w:ascii="Times New Roman" w:hAnsi="Times New Roman"/>
        </w:rPr>
      </w:pPr>
    </w:p>
    <w:p w14:paraId="2AA43360" w14:textId="11C4B69F" w:rsidR="00F66D33" w:rsidRPr="00DA1B0F" w:rsidRDefault="00F66D33" w:rsidP="004159D3">
      <w:pPr>
        <w:pStyle w:val="BodyText"/>
        <w:rPr>
          <w:rFonts w:ascii="Times New Roman" w:hAnsi="Times New Roman"/>
        </w:rPr>
      </w:pPr>
      <w:r w:rsidRPr="00DA1B0F">
        <w:rPr>
          <w:rFonts w:ascii="Times New Roman" w:hAnsi="Times New Roman"/>
        </w:rPr>
        <w:t xml:space="preserve">This user story calls for </w:t>
      </w:r>
      <w:r w:rsidR="00E466C2" w:rsidRPr="00DA1B0F">
        <w:rPr>
          <w:rFonts w:ascii="Times New Roman" w:hAnsi="Times New Roman"/>
        </w:rPr>
        <w:t xml:space="preserve">modifying the OPECCs ability to edit the current value displayed in </w:t>
      </w:r>
      <w:r w:rsidRPr="00DA1B0F">
        <w:rPr>
          <w:rFonts w:ascii="Times New Roman" w:hAnsi="Times New Roman"/>
        </w:rPr>
        <w:t xml:space="preserve">the Submission Clarification Code prompt.  </w:t>
      </w:r>
    </w:p>
    <w:p w14:paraId="24B7995D" w14:textId="3A32C73E" w:rsidR="005B56BF" w:rsidRPr="00DA1B0F" w:rsidRDefault="003A0665" w:rsidP="005B56BF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If the prescription meets </w:t>
      </w:r>
      <w:r w:rsidR="005B56BF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either </w:t>
      </w:r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criteria then text is displayed </w:t>
      </w:r>
      <w:r w:rsidR="00C51FCE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>“</w:t>
      </w:r>
      <w:r w:rsidR="00C51FCE" w:rsidRPr="00DA1B0F">
        <w:rPr>
          <w:rFonts w:ascii="Times New Roman" w:hAnsi="Times New Roman" w:cs="Times New Roman"/>
        </w:rPr>
        <w:t xml:space="preserve">**OPECC cannot edit Sub. </w:t>
      </w:r>
      <w:proofErr w:type="spellStart"/>
      <w:r w:rsidR="00C51FCE" w:rsidRPr="00DA1B0F">
        <w:rPr>
          <w:rFonts w:ascii="Times New Roman" w:hAnsi="Times New Roman" w:cs="Times New Roman"/>
        </w:rPr>
        <w:t>Clar</w:t>
      </w:r>
      <w:proofErr w:type="spellEnd"/>
      <w:r w:rsidR="00C51FCE" w:rsidRPr="00DA1B0F">
        <w:rPr>
          <w:rFonts w:ascii="Times New Roman" w:hAnsi="Times New Roman" w:cs="Times New Roman"/>
        </w:rPr>
        <w:t>. Code field for this reject - refer to Pharmacist</w:t>
      </w:r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>” and the user is not allowed to change the value of the Submission Clarification Code.</w:t>
      </w:r>
      <w:r w:rsidR="00CC29AA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The Submission Clarification Code field should display as a non-editable field.</w:t>
      </w:r>
    </w:p>
    <w:p w14:paraId="7F4CD08A" w14:textId="7F4F1807" w:rsidR="00F66D33" w:rsidRPr="00DA1B0F" w:rsidRDefault="00F66D33" w:rsidP="00B025CA">
      <w:pPr>
        <w:pStyle w:val="BodyText"/>
        <w:numPr>
          <w:ilvl w:val="0"/>
          <w:numId w:val="13"/>
        </w:numPr>
        <w:rPr>
          <w:rFonts w:ascii="Times New Roman" w:hAnsi="Times New Roman"/>
        </w:rPr>
      </w:pPr>
      <w:r w:rsidRPr="00DA1B0F">
        <w:rPr>
          <w:rFonts w:ascii="Times New Roman" w:hAnsi="Times New Roman"/>
        </w:rPr>
        <w:t xml:space="preserve">If the </w:t>
      </w:r>
      <w:r w:rsidR="003A0665" w:rsidRPr="00DA1B0F">
        <w:rPr>
          <w:rFonts w:ascii="Times New Roman" w:hAnsi="Times New Roman"/>
        </w:rPr>
        <w:t>prescription</w:t>
      </w:r>
      <w:r w:rsidRPr="00DA1B0F">
        <w:rPr>
          <w:rFonts w:ascii="Times New Roman" w:hAnsi="Times New Roman"/>
        </w:rPr>
        <w:t xml:space="preserve"> does not meet </w:t>
      </w:r>
      <w:r w:rsidR="00AD56FD" w:rsidRPr="00DA1B0F">
        <w:rPr>
          <w:rFonts w:ascii="Times New Roman" w:hAnsi="Times New Roman"/>
        </w:rPr>
        <w:t xml:space="preserve">either </w:t>
      </w:r>
      <w:r w:rsidRPr="00DA1B0F">
        <w:rPr>
          <w:rFonts w:ascii="Times New Roman" w:hAnsi="Times New Roman"/>
        </w:rPr>
        <w:t xml:space="preserve">criteria, then the user is allowed to </w:t>
      </w:r>
      <w:r w:rsidR="00672E2B" w:rsidRPr="00DA1B0F">
        <w:rPr>
          <w:rFonts w:ascii="Times New Roman" w:hAnsi="Times New Roman"/>
        </w:rPr>
        <w:t xml:space="preserve">edit </w:t>
      </w:r>
      <w:r w:rsidRPr="00DA1B0F">
        <w:rPr>
          <w:rFonts w:ascii="Times New Roman" w:hAnsi="Times New Roman"/>
        </w:rPr>
        <w:t>the Submission Clarification Code</w:t>
      </w:r>
      <w:r w:rsidR="00AD56FD" w:rsidRPr="00DA1B0F">
        <w:rPr>
          <w:rFonts w:ascii="Times New Roman" w:hAnsi="Times New Roman"/>
        </w:rPr>
        <w:t>,</w:t>
      </w:r>
      <w:r w:rsidRPr="00DA1B0F">
        <w:rPr>
          <w:rFonts w:ascii="Times New Roman" w:hAnsi="Times New Roman"/>
        </w:rPr>
        <w:t xml:space="preserve"> if desired</w:t>
      </w:r>
      <w:r w:rsidR="00AD56FD" w:rsidRPr="00DA1B0F">
        <w:rPr>
          <w:rFonts w:ascii="Times New Roman" w:hAnsi="Times New Roman"/>
        </w:rPr>
        <w:t>,</w:t>
      </w:r>
      <w:r w:rsidRPr="00DA1B0F">
        <w:rPr>
          <w:rFonts w:ascii="Times New Roman" w:hAnsi="Times New Roman"/>
        </w:rPr>
        <w:t xml:space="preserve"> using current functionality.</w:t>
      </w:r>
    </w:p>
    <w:p w14:paraId="53501C3C" w14:textId="77777777" w:rsidR="00F66D33" w:rsidRPr="00DA1B0F" w:rsidRDefault="00F66D33" w:rsidP="00F66D33">
      <w:pPr>
        <w:pStyle w:val="BodyText"/>
        <w:ind w:left="720"/>
        <w:rPr>
          <w:rFonts w:ascii="Times New Roman" w:hAnsi="Times New Roman"/>
        </w:rPr>
      </w:pPr>
    </w:p>
    <w:p w14:paraId="7E977338" w14:textId="582E4CAE" w:rsidR="004159D3" w:rsidRPr="00DA1B0F" w:rsidRDefault="004159D3" w:rsidP="004159D3">
      <w:pPr>
        <w:pStyle w:val="BodyText"/>
        <w:rPr>
          <w:rFonts w:ascii="Times New Roman" w:hAnsi="Times New Roman"/>
        </w:rPr>
      </w:pPr>
      <w:proofErr w:type="gramStart"/>
      <w:r w:rsidRPr="00DA1B0F">
        <w:rPr>
          <w:rFonts w:ascii="Times New Roman" w:hAnsi="Times New Roman"/>
        </w:rPr>
        <w:t>ePharmacy</w:t>
      </w:r>
      <w:proofErr w:type="gramEnd"/>
      <w:r w:rsidRPr="00DA1B0F">
        <w:rPr>
          <w:rFonts w:ascii="Times New Roman" w:hAnsi="Times New Roman"/>
        </w:rPr>
        <w:t xml:space="preserve"> Site Parameters for each site </w:t>
      </w:r>
      <w:r w:rsidR="00F66D33" w:rsidRPr="00DA1B0F">
        <w:rPr>
          <w:rFonts w:ascii="Times New Roman" w:hAnsi="Times New Roman"/>
        </w:rPr>
        <w:t xml:space="preserve">contain that site’s list of </w:t>
      </w:r>
      <w:r w:rsidR="00AD56FD" w:rsidRPr="00DA1B0F">
        <w:rPr>
          <w:rFonts w:ascii="Times New Roman" w:hAnsi="Times New Roman"/>
        </w:rPr>
        <w:t>R</w:t>
      </w:r>
      <w:r w:rsidR="003D05B8" w:rsidRPr="00DA1B0F">
        <w:rPr>
          <w:rFonts w:ascii="Times New Roman" w:hAnsi="Times New Roman"/>
        </w:rPr>
        <w:t xml:space="preserve">eject </w:t>
      </w:r>
      <w:r w:rsidR="00AD56FD" w:rsidRPr="00DA1B0F">
        <w:rPr>
          <w:rFonts w:ascii="Times New Roman" w:hAnsi="Times New Roman"/>
        </w:rPr>
        <w:t>R</w:t>
      </w:r>
      <w:r w:rsidR="003D05B8" w:rsidRPr="00DA1B0F">
        <w:rPr>
          <w:rFonts w:ascii="Times New Roman" w:hAnsi="Times New Roman"/>
        </w:rPr>
        <w:t xml:space="preserve">esolution </w:t>
      </w:r>
      <w:r w:rsidR="00AD56FD" w:rsidRPr="00DA1B0F">
        <w:rPr>
          <w:rFonts w:ascii="Times New Roman" w:hAnsi="Times New Roman"/>
        </w:rPr>
        <w:t>R</w:t>
      </w:r>
      <w:r w:rsidR="003D05B8" w:rsidRPr="00DA1B0F">
        <w:rPr>
          <w:rFonts w:ascii="Times New Roman" w:hAnsi="Times New Roman"/>
        </w:rPr>
        <w:t xml:space="preserve">equired </w:t>
      </w:r>
      <w:r w:rsidR="00F66D33" w:rsidRPr="00DA1B0F">
        <w:rPr>
          <w:rFonts w:ascii="Times New Roman" w:hAnsi="Times New Roman"/>
        </w:rPr>
        <w:t xml:space="preserve">codes to be allocated </w:t>
      </w:r>
      <w:r w:rsidRPr="00DA1B0F">
        <w:rPr>
          <w:rFonts w:ascii="Times New Roman" w:hAnsi="Times New Roman"/>
        </w:rPr>
        <w:t>to Pharmacist worklist</w:t>
      </w:r>
      <w:r w:rsidR="00F66D33" w:rsidRPr="00DA1B0F">
        <w:rPr>
          <w:rFonts w:ascii="Times New Roman" w:hAnsi="Times New Roman"/>
        </w:rPr>
        <w:t xml:space="preserve">.  </w:t>
      </w:r>
      <w:r w:rsidR="003D05B8" w:rsidRPr="00DA1B0F">
        <w:rPr>
          <w:rFonts w:ascii="Times New Roman" w:hAnsi="Times New Roman"/>
        </w:rPr>
        <w:t xml:space="preserve">It also contains the </w:t>
      </w:r>
      <w:r w:rsidR="00AD56FD" w:rsidRPr="00DA1B0F">
        <w:rPr>
          <w:rFonts w:ascii="Times New Roman" w:hAnsi="Times New Roman"/>
        </w:rPr>
        <w:t>T</w:t>
      </w:r>
      <w:r w:rsidR="003D05B8" w:rsidRPr="00DA1B0F">
        <w:rPr>
          <w:rFonts w:ascii="Times New Roman" w:hAnsi="Times New Roman"/>
        </w:rPr>
        <w:t xml:space="preserve">ransfer </w:t>
      </w:r>
      <w:r w:rsidR="00AD56FD" w:rsidRPr="00DA1B0F">
        <w:rPr>
          <w:rFonts w:ascii="Times New Roman" w:hAnsi="Times New Roman"/>
        </w:rPr>
        <w:t>R</w:t>
      </w:r>
      <w:r w:rsidR="003D05B8" w:rsidRPr="00DA1B0F">
        <w:rPr>
          <w:rFonts w:ascii="Times New Roman" w:hAnsi="Times New Roman"/>
        </w:rPr>
        <w:t xml:space="preserve">eject codes criteria. </w:t>
      </w:r>
      <w:r w:rsidR="00F66D33" w:rsidRPr="00DA1B0F">
        <w:rPr>
          <w:rFonts w:ascii="Times New Roman" w:hAnsi="Times New Roman"/>
        </w:rPr>
        <w:t xml:space="preserve">The </w:t>
      </w:r>
      <w:r w:rsidR="00AD56FD" w:rsidRPr="00DA1B0F">
        <w:rPr>
          <w:rFonts w:ascii="Times New Roman" w:hAnsi="Times New Roman"/>
        </w:rPr>
        <w:t xml:space="preserve">reject codes specified in these </w:t>
      </w:r>
      <w:r w:rsidR="00F66D33" w:rsidRPr="00DA1B0F">
        <w:rPr>
          <w:rFonts w:ascii="Times New Roman" w:hAnsi="Times New Roman"/>
        </w:rPr>
        <w:t xml:space="preserve">settings are </w:t>
      </w:r>
      <w:r w:rsidRPr="00DA1B0F">
        <w:rPr>
          <w:rFonts w:ascii="Times New Roman" w:hAnsi="Times New Roman"/>
        </w:rPr>
        <w:t>not nationwide – may be different from VistA site to VistA site</w:t>
      </w:r>
      <w:r w:rsidR="00F66D33" w:rsidRPr="00DA1B0F">
        <w:rPr>
          <w:rFonts w:ascii="Times New Roman" w:hAnsi="Times New Roman"/>
        </w:rPr>
        <w:t>.</w:t>
      </w:r>
    </w:p>
    <w:p w14:paraId="132C1957" w14:textId="77777777" w:rsidR="004159D3" w:rsidRDefault="004159D3" w:rsidP="004159D3">
      <w:pPr>
        <w:pStyle w:val="BodyText"/>
      </w:pPr>
    </w:p>
    <w:p w14:paraId="1DD4EAF6" w14:textId="1915CB8C" w:rsidR="004159D3" w:rsidRDefault="004159D3" w:rsidP="004159D3">
      <w:pPr>
        <w:pStyle w:val="BodyText"/>
      </w:pPr>
      <w:proofErr w:type="spellStart"/>
      <w:r>
        <w:t>Mock up</w:t>
      </w:r>
      <w:proofErr w:type="spellEnd"/>
      <w:r>
        <w:t xml:space="preserve"> of the RED Resubmit w/ Edits if an alert is displayed:</w:t>
      </w:r>
    </w:p>
    <w:p w14:paraId="0C46965E" w14:textId="2422E0BA" w:rsidR="004159D3" w:rsidRDefault="00491A08" w:rsidP="004159D3">
      <w:pPr>
        <w:pStyle w:val="BodyText"/>
      </w:pPr>
      <w:r>
        <w:t>=======</w:t>
      </w:r>
    </w:p>
    <w:p w14:paraId="0B035411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B0B77">
        <w:rPr>
          <w:rFonts w:ascii="Courier New" w:hAnsi="Courier New" w:cs="Courier New"/>
          <w:sz w:val="20"/>
          <w:szCs w:val="20"/>
        </w:rPr>
        <w:t>CV  Change</w:t>
      </w:r>
      <w:proofErr w:type="gramEnd"/>
      <w:r w:rsidRPr="001B0B77">
        <w:rPr>
          <w:rFonts w:ascii="Courier New" w:hAnsi="Courier New" w:cs="Courier New"/>
          <w:sz w:val="20"/>
          <w:szCs w:val="20"/>
        </w:rPr>
        <w:t xml:space="preserve"> View           REV Reverse Payable Claim FR  Further Research</w:t>
      </w:r>
    </w:p>
    <w:p w14:paraId="19BCC155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B0B77">
        <w:rPr>
          <w:rFonts w:ascii="Courier New" w:hAnsi="Courier New" w:cs="Courier New"/>
          <w:sz w:val="20"/>
          <w:szCs w:val="20"/>
        </w:rPr>
        <w:t>SO  Sort</w:t>
      </w:r>
      <w:proofErr w:type="gramEnd"/>
      <w:r w:rsidRPr="001B0B77">
        <w:rPr>
          <w:rFonts w:ascii="Courier New" w:hAnsi="Courier New" w:cs="Courier New"/>
          <w:sz w:val="20"/>
          <w:szCs w:val="20"/>
        </w:rPr>
        <w:t xml:space="preserve"> List             RES Resubmit Claim        VER View ePharmacy Rx</w:t>
      </w:r>
    </w:p>
    <w:p w14:paraId="79519359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CMT Add/View Comments     CLO Close Claim           WRK Send to Worklist</w:t>
      </w:r>
    </w:p>
    <w:p w14:paraId="498EA362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 xml:space="preserve">Select Action: Next Screen// </w:t>
      </w:r>
      <w:r w:rsidRPr="001B0B77">
        <w:rPr>
          <w:rFonts w:ascii="Courier New" w:hAnsi="Courier New" w:cs="Courier New"/>
          <w:b/>
          <w:color w:val="C00000"/>
          <w:sz w:val="20"/>
          <w:szCs w:val="20"/>
        </w:rPr>
        <w:t xml:space="preserve">red   </w:t>
      </w:r>
      <w:proofErr w:type="spellStart"/>
      <w:r w:rsidRPr="001B0B77">
        <w:rPr>
          <w:rFonts w:ascii="Courier New" w:hAnsi="Courier New" w:cs="Courier New"/>
          <w:b/>
          <w:color w:val="C00000"/>
          <w:sz w:val="20"/>
          <w:szCs w:val="20"/>
        </w:rPr>
        <w:t>RED</w:t>
      </w:r>
      <w:proofErr w:type="spellEnd"/>
      <w:r w:rsidRPr="001B0B77">
        <w:rPr>
          <w:rFonts w:ascii="Courier New" w:hAnsi="Courier New" w:cs="Courier New"/>
          <w:color w:val="C00000"/>
          <w:sz w:val="20"/>
          <w:szCs w:val="20"/>
        </w:rPr>
        <w:t xml:space="preserve">  </w:t>
      </w:r>
    </w:p>
    <w:p w14:paraId="001ECFBB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Enter the line number for the claim to be resubmitted.</w:t>
      </w:r>
    </w:p>
    <w:p w14:paraId="3913E657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Select item: 1.1</w:t>
      </w:r>
    </w:p>
    <w:p w14:paraId="4B78744B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7123D8E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1D06866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341D589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lastRenderedPageBreak/>
        <w:t>You've chosen to RESUBMIT the following prescription for TRICARE</w:t>
      </w:r>
      <w:proofErr w:type="gramStart"/>
      <w:r w:rsidRPr="001B0B77">
        <w:rPr>
          <w:rFonts w:ascii="Courier New" w:hAnsi="Courier New" w:cs="Courier New"/>
          <w:sz w:val="20"/>
          <w:szCs w:val="20"/>
        </w:rPr>
        <w:t>,SIX</w:t>
      </w:r>
      <w:proofErr w:type="gramEnd"/>
    </w:p>
    <w:p w14:paraId="3FA9E9B9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 xml:space="preserve">  1.1   ALPRAZOLAM 0.25mg 00378400101 07/27 2721397     0/000004318343 W RS AC/N</w:t>
      </w:r>
    </w:p>
    <w:p w14:paraId="747828E8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Are you sure</w:t>
      </w:r>
      <w:proofErr w:type="gramStart"/>
      <w:r w:rsidRPr="001B0B77">
        <w:rPr>
          <w:rFonts w:ascii="Courier New" w:hAnsi="Courier New" w:cs="Courier New"/>
          <w:sz w:val="20"/>
          <w:szCs w:val="20"/>
        </w:rPr>
        <w:t>?(</w:t>
      </w:r>
      <w:proofErr w:type="gramEnd"/>
      <w:r w:rsidRPr="001B0B77">
        <w:rPr>
          <w:rFonts w:ascii="Courier New" w:hAnsi="Courier New" w:cs="Courier New"/>
          <w:sz w:val="20"/>
          <w:szCs w:val="20"/>
        </w:rPr>
        <w:t xml:space="preserve">Y/N)? </w:t>
      </w:r>
      <w:proofErr w:type="gramStart"/>
      <w:r w:rsidRPr="001B0B77">
        <w:rPr>
          <w:rFonts w:ascii="Courier New" w:hAnsi="Courier New" w:cs="Courier New"/>
          <w:sz w:val="20"/>
          <w:szCs w:val="20"/>
        </w:rPr>
        <w:t>y  YES</w:t>
      </w:r>
      <w:proofErr w:type="gramEnd"/>
    </w:p>
    <w:p w14:paraId="40C65028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Pharmacy Relationship Code: 1//        CARDHOLDER</w:t>
      </w:r>
    </w:p>
    <w:p w14:paraId="12FDDC63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 xml:space="preserve">Pharmacy Person Code: 01// </w:t>
      </w:r>
    </w:p>
    <w:p w14:paraId="2FFC6AE1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 xml:space="preserve">Prior Authorization Number: 00000000000// </w:t>
      </w:r>
    </w:p>
    <w:p w14:paraId="019CF3F6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Prior Authorization Type Code: 0//        NOT SPECIFIED</w:t>
      </w:r>
    </w:p>
    <w:p w14:paraId="7D47DD02" w14:textId="4912738F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  <w:highlight w:val="yellow"/>
        </w:rPr>
        <w:t xml:space="preserve">Submission Clarification Code 1: </w:t>
      </w:r>
      <w:r w:rsidRPr="001B0B77">
        <w:rPr>
          <w:rFonts w:ascii="Courier New" w:hAnsi="Courier New" w:cs="Courier New"/>
          <w:color w:val="C00000"/>
          <w:sz w:val="20"/>
          <w:szCs w:val="20"/>
          <w:highlight w:val="yellow"/>
        </w:rPr>
        <w:t>3       VACATION SUPPLY</w:t>
      </w:r>
    </w:p>
    <w:p w14:paraId="48F6A238" w14:textId="63E80D36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1B0B77">
        <w:rPr>
          <w:rFonts w:ascii="Courier New" w:hAnsi="Courier New" w:cs="Courier New"/>
          <w:sz w:val="20"/>
          <w:szCs w:val="20"/>
        </w:rPr>
        <w:t xml:space="preserve">  </w:t>
      </w:r>
      <w:r w:rsidR="00AF1E6B" w:rsidRPr="00B65176">
        <w:t xml:space="preserve">**OPECC cannot edit Sub. </w:t>
      </w:r>
      <w:proofErr w:type="spellStart"/>
      <w:r w:rsidR="00AF1E6B" w:rsidRPr="00B65176">
        <w:t>Clar</w:t>
      </w:r>
      <w:proofErr w:type="spellEnd"/>
      <w:r w:rsidR="00AF1E6B" w:rsidRPr="00B65176">
        <w:t>. Code field for this reject - refer to Pharmacist</w:t>
      </w:r>
      <w:r w:rsidRPr="001B0B77">
        <w:rPr>
          <w:rFonts w:ascii="Courier New" w:hAnsi="Courier New" w:cs="Courier New"/>
          <w:sz w:val="20"/>
          <w:szCs w:val="20"/>
        </w:rPr>
        <w:t xml:space="preserve"> </w:t>
      </w:r>
    </w:p>
    <w:p w14:paraId="38BA138A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Patient Residence Code: 1//        HOME</w:t>
      </w:r>
    </w:p>
    <w:p w14:paraId="558C5CC3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>Pharmacy Service Type Code: 1//        COMMUNITY/RETAIL</w:t>
      </w:r>
    </w:p>
    <w:p w14:paraId="04CF978F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B0B77">
        <w:rPr>
          <w:rFonts w:ascii="Courier New" w:hAnsi="Courier New" w:cs="Courier New"/>
          <w:sz w:val="20"/>
          <w:szCs w:val="20"/>
        </w:rPr>
        <w:t xml:space="preserve">Delay Reason Code: </w:t>
      </w:r>
    </w:p>
    <w:p w14:paraId="2AF5FFF3" w14:textId="77777777" w:rsidR="004159D3" w:rsidRPr="001B0B77" w:rsidRDefault="004159D3" w:rsidP="004159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50B4C1D" w14:textId="3A68CD31" w:rsidR="00553DD6" w:rsidRDefault="004159D3" w:rsidP="004159D3">
      <w:pPr>
        <w:spacing w:before="200" w:line="240" w:lineRule="auto"/>
        <w:rPr>
          <w:rFonts w:ascii="r_ansi" w:hAnsi="r_ansi" w:cs="r_ansi"/>
          <w:sz w:val="20"/>
        </w:rPr>
      </w:pPr>
      <w:r w:rsidRPr="001B0B77">
        <w:rPr>
          <w:rFonts w:ascii="Courier New" w:hAnsi="Courier New" w:cs="Courier New"/>
          <w:sz w:val="20"/>
          <w:szCs w:val="20"/>
        </w:rPr>
        <w:t>Are you sure</w:t>
      </w:r>
      <w:proofErr w:type="gramStart"/>
      <w:r w:rsidRPr="001B0B77">
        <w:rPr>
          <w:rFonts w:ascii="Courier New" w:hAnsi="Courier New" w:cs="Courier New"/>
          <w:sz w:val="20"/>
          <w:szCs w:val="20"/>
        </w:rPr>
        <w:t>?(</w:t>
      </w:r>
      <w:proofErr w:type="gramEnd"/>
      <w:r w:rsidRPr="001B0B77">
        <w:rPr>
          <w:rFonts w:ascii="Courier New" w:hAnsi="Courier New" w:cs="Courier New"/>
          <w:sz w:val="20"/>
          <w:szCs w:val="20"/>
        </w:rPr>
        <w:t>Y/N)?</w:t>
      </w:r>
    </w:p>
    <w:p w14:paraId="157823E4" w14:textId="6913F72A" w:rsidR="004159D3" w:rsidRDefault="00491A08" w:rsidP="004159D3">
      <w:pPr>
        <w:spacing w:before="200" w:line="240" w:lineRule="auto"/>
        <w:rPr>
          <w:rFonts w:ascii="r_ansi" w:hAnsi="r_ansi" w:cs="r_ansi"/>
          <w:sz w:val="20"/>
        </w:rPr>
      </w:pPr>
      <w:r>
        <w:rPr>
          <w:rFonts w:ascii="r_ansi" w:hAnsi="r_ansi" w:cs="r_ansi"/>
          <w:sz w:val="20"/>
        </w:rPr>
        <w:t>==========</w:t>
      </w:r>
    </w:p>
    <w:p w14:paraId="0B00579C" w14:textId="76D9B08E" w:rsidR="00AD56FD" w:rsidRPr="00DA1B0F" w:rsidRDefault="001B0B77" w:rsidP="001B0B77">
      <w:pPr>
        <w:suppressAutoHyphens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DA1B0F">
        <w:rPr>
          <w:rFonts w:ascii="Times New Roman" w:hAnsi="Times New Roman" w:cs="Times New Roman"/>
          <w:sz w:val="24"/>
          <w:szCs w:val="24"/>
        </w:rPr>
        <w:t>Additional note</w:t>
      </w:r>
      <w:r w:rsidR="00AD56FD" w:rsidRPr="00DA1B0F">
        <w:rPr>
          <w:rFonts w:ascii="Times New Roman" w:hAnsi="Times New Roman" w:cs="Times New Roman"/>
          <w:sz w:val="24"/>
          <w:szCs w:val="24"/>
        </w:rPr>
        <w:t xml:space="preserve"> for the mock up</w:t>
      </w:r>
      <w:r w:rsidRPr="00DA1B0F">
        <w:rPr>
          <w:rFonts w:ascii="Times New Roman" w:hAnsi="Times New Roman" w:cs="Times New Roman"/>
          <w:sz w:val="24"/>
          <w:szCs w:val="24"/>
        </w:rPr>
        <w:t xml:space="preserve"> (above)</w:t>
      </w:r>
      <w:r w:rsidR="00AD56FD" w:rsidRPr="00DA1B0F">
        <w:rPr>
          <w:rFonts w:ascii="Times New Roman" w:hAnsi="Times New Roman" w:cs="Times New Roman"/>
          <w:sz w:val="24"/>
          <w:szCs w:val="24"/>
        </w:rPr>
        <w:t>:</w:t>
      </w:r>
      <w:r w:rsidRPr="00DA1B0F">
        <w:rPr>
          <w:rFonts w:ascii="Times New Roman" w:hAnsi="Times New Roman" w:cs="Times New Roman"/>
          <w:sz w:val="24"/>
          <w:szCs w:val="24"/>
        </w:rPr>
        <w:t xml:space="preserve">  </w:t>
      </w:r>
      <w:r w:rsidR="00B852ED" w:rsidRPr="00DA1B0F">
        <w:rPr>
          <w:rFonts w:ascii="Times New Roman" w:hAnsi="Times New Roman" w:cs="Times New Roman"/>
          <w:sz w:val="24"/>
          <w:szCs w:val="24"/>
        </w:rPr>
        <w:t xml:space="preserve">The red text above </w:t>
      </w:r>
      <w:r w:rsidR="00B852ED" w:rsidRPr="00DA1B0F">
        <w:rPr>
          <w:rFonts w:ascii="Times New Roman" w:hAnsi="Times New Roman" w:cs="Times New Roman"/>
          <w:color w:val="C00000"/>
          <w:sz w:val="24"/>
          <w:szCs w:val="24"/>
        </w:rPr>
        <w:t xml:space="preserve">3 VACATION SUPPLY </w:t>
      </w:r>
      <w:r w:rsidR="00AD56FD" w:rsidRPr="00DA1B0F">
        <w:rPr>
          <w:rFonts w:ascii="Times New Roman" w:hAnsi="Times New Roman" w:cs="Times New Roman"/>
          <w:sz w:val="24"/>
          <w:szCs w:val="24"/>
        </w:rPr>
        <w:t xml:space="preserve">is </w:t>
      </w:r>
      <w:r w:rsidR="00B852ED" w:rsidRPr="00DA1B0F">
        <w:rPr>
          <w:rFonts w:ascii="Times New Roman" w:hAnsi="Times New Roman" w:cs="Times New Roman"/>
          <w:sz w:val="24"/>
          <w:szCs w:val="24"/>
        </w:rPr>
        <w:t>an example only – the system shall display the current Submission Clarification Code</w:t>
      </w:r>
      <w:r w:rsidR="00AD56FD" w:rsidRPr="00DA1B0F">
        <w:rPr>
          <w:rFonts w:ascii="Times New Roman" w:hAnsi="Times New Roman" w:cs="Times New Roman"/>
          <w:sz w:val="24"/>
          <w:szCs w:val="24"/>
        </w:rPr>
        <w:t>.</w:t>
      </w:r>
    </w:p>
    <w:p w14:paraId="5E5011F9" w14:textId="77777777" w:rsidR="00B852ED" w:rsidRPr="00DA1B0F" w:rsidRDefault="00B852ED" w:rsidP="004159D3">
      <w:pPr>
        <w:suppressAutoHyphens/>
        <w:spacing w:before="100" w:after="100" w:line="240" w:lineRule="auto"/>
        <w:rPr>
          <w:rFonts w:ascii="Times New Roman" w:hAnsi="Times New Roman" w:cs="Times New Roman"/>
        </w:rPr>
      </w:pPr>
    </w:p>
    <w:p w14:paraId="6723A2ED" w14:textId="2060EAE9" w:rsidR="004159D3" w:rsidRPr="00DA1B0F" w:rsidRDefault="00531614" w:rsidP="004159D3">
      <w:p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This modification only affects the Submission Clarification Code prompt.  The </w:t>
      </w:r>
      <w:r w:rsidR="004159D3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OPECC may </w:t>
      </w:r>
      <w:r w:rsidR="00672E2B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edit </w:t>
      </w:r>
      <w:r w:rsidR="004159D3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information in other fields </w:t>
      </w:r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>within the RED Resubmit w/ Edits action</w:t>
      </w:r>
      <w:r w:rsidR="004159D3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62DB058" w14:textId="77777777" w:rsidR="004159D3" w:rsidRPr="00DA1B0F" w:rsidRDefault="004159D3" w:rsidP="004159D3">
      <w:p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D2FFF5" w14:textId="27AF1054" w:rsidR="004159D3" w:rsidRPr="00DA1B0F" w:rsidRDefault="00531614" w:rsidP="004159D3">
      <w:p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>A claim can reject with m</w:t>
      </w:r>
      <w:r w:rsidR="004159D3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ultiple reject codes.  </w:t>
      </w:r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When a claim rejects with multiple reject codes and one of the rejects meets the criteria</w:t>
      </w:r>
      <w:r w:rsidR="00A5275D"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in this user story</w:t>
      </w:r>
      <w:r w:rsidRPr="00DA1B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the OPECC will not be allowed to edit the Submission Clarification Code. </w:t>
      </w:r>
    </w:p>
    <w:p w14:paraId="3D0596CE" w14:textId="77777777" w:rsidR="004159D3" w:rsidRPr="00F079C4" w:rsidRDefault="004159D3" w:rsidP="004159D3">
      <w:pPr>
        <w:spacing w:before="200" w:line="240" w:lineRule="auto"/>
        <w:rPr>
          <w:sz w:val="24"/>
        </w:rPr>
      </w:pPr>
    </w:p>
    <w:p w14:paraId="7300E23A" w14:textId="50151E8C" w:rsidR="00B81ED4" w:rsidRPr="00C855D3" w:rsidRDefault="00B81ED4" w:rsidP="00DA1B0F">
      <w:pPr>
        <w:pStyle w:val="Heading1"/>
      </w:pPr>
      <w:r w:rsidRPr="00DA1B0F">
        <w:rPr>
          <w:rFonts w:ascii="Arial" w:hAnsi="Arial" w:cs="Arial"/>
          <w:b w:val="0"/>
          <w:bCs w:val="0"/>
        </w:rPr>
        <w:t xml:space="preserve">Detailed Listing of </w:t>
      </w:r>
      <w:r w:rsidR="003D15ED" w:rsidRPr="00DA1B0F">
        <w:rPr>
          <w:rFonts w:ascii="Arial" w:hAnsi="Arial" w:cs="Arial"/>
          <w:b w:val="0"/>
          <w:bCs w:val="0"/>
        </w:rPr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14:paraId="7300E23D" w14:textId="66512FD7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14:paraId="7300E23B" w14:textId="77777777" w:rsidR="002407DA" w:rsidRPr="00DA1B0F" w:rsidRDefault="002407DA" w:rsidP="00C514E2">
            <w:pPr>
              <w:pStyle w:val="TableHeading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14:paraId="7300E23C" w14:textId="77777777" w:rsidR="002407DA" w:rsidRPr="00DA1B0F" w:rsidRDefault="002407DA" w:rsidP="00C514E2">
            <w:pPr>
              <w:pStyle w:val="TableHeading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7EFF341A" w14:textId="77777777" w:rsidR="002407DA" w:rsidRDefault="002407DA" w:rsidP="00C514E2">
            <w:pPr>
              <w:pStyle w:val="TableHeading"/>
            </w:pPr>
            <w:r>
              <w:t>External Dependency</w:t>
            </w:r>
          </w:p>
          <w:p w14:paraId="4061EF5B" w14:textId="77777777" w:rsidR="002407DA" w:rsidRDefault="002407DA" w:rsidP="00C514E2">
            <w:pPr>
              <w:pStyle w:val="TableHeading"/>
            </w:pPr>
            <w:r>
              <w:t>(Y/N)</w:t>
            </w:r>
          </w:p>
          <w:p w14:paraId="53A549BC" w14:textId="0A9CDE1D" w:rsidR="002407DA" w:rsidRPr="00C855D3" w:rsidRDefault="002407DA" w:rsidP="00C514E2">
            <w:pPr>
              <w:pStyle w:val="TableHeading"/>
            </w:pPr>
            <w:r>
              <w:t>If Y, provide organization and description</w:t>
            </w:r>
          </w:p>
        </w:tc>
      </w:tr>
      <w:tr w:rsidR="002407DA" w:rsidRPr="00C855D3" w14:paraId="7300E240" w14:textId="070A8A1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3E" w14:textId="42F582EE" w:rsidR="002407DA" w:rsidRPr="00DA1B0F" w:rsidRDefault="00B852ED" w:rsidP="00C514E2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USRX-4</w:t>
            </w:r>
            <w:r w:rsidR="002407DA" w:rsidRPr="00DA1B0F">
              <w:rPr>
                <w:rFonts w:ascii="Arial" w:hAnsi="Arial"/>
              </w:rPr>
              <w:t>.01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3F" w14:textId="02122383" w:rsidR="002407DA" w:rsidRPr="00DA1B0F" w:rsidRDefault="0004732A" w:rsidP="00531614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 xml:space="preserve">If </w:t>
            </w:r>
            <w:r w:rsidR="00531614" w:rsidRPr="00DA1B0F">
              <w:rPr>
                <w:rFonts w:ascii="Arial" w:hAnsi="Arial"/>
              </w:rPr>
              <w:t>prescription</w:t>
            </w:r>
            <w:r w:rsidRPr="00DA1B0F">
              <w:rPr>
                <w:rFonts w:ascii="Arial" w:hAnsi="Arial"/>
              </w:rPr>
              <w:t xml:space="preserve"> falls into one of the </w:t>
            </w:r>
            <w:r w:rsidR="003A0665" w:rsidRPr="00DA1B0F">
              <w:rPr>
                <w:rFonts w:ascii="Arial" w:hAnsi="Arial"/>
              </w:rPr>
              <w:t>two</w:t>
            </w:r>
            <w:r w:rsidRPr="00DA1B0F">
              <w:rPr>
                <w:rFonts w:ascii="Arial" w:hAnsi="Arial"/>
              </w:rPr>
              <w:t xml:space="preserve"> criteria, then we want to see the message and not allow OPECC to update the </w:t>
            </w:r>
            <w:r w:rsidR="00B852ED" w:rsidRPr="00DA1B0F">
              <w:rPr>
                <w:rFonts w:ascii="Arial" w:hAnsi="Arial"/>
              </w:rPr>
              <w:t>Submission Clarification Code</w:t>
            </w:r>
            <w:r w:rsidR="00D4179C" w:rsidRPr="00DA1B0F">
              <w:rPr>
                <w:rFonts w:ascii="Arial" w:hAnsi="Arial"/>
              </w:rPr>
              <w:t xml:space="preserve"> using the RED Resubmit w/ Edits action</w:t>
            </w:r>
          </w:p>
        </w:tc>
        <w:tc>
          <w:tcPr>
            <w:tcW w:w="2250" w:type="dxa"/>
          </w:tcPr>
          <w:p w14:paraId="3A605133" w14:textId="7574DBE1" w:rsidR="002407DA" w:rsidRPr="00C855D3" w:rsidRDefault="00B852ED" w:rsidP="00C514E2">
            <w:pPr>
              <w:pStyle w:val="TableText"/>
            </w:pPr>
            <w:r>
              <w:t>N</w:t>
            </w:r>
          </w:p>
        </w:tc>
      </w:tr>
      <w:tr w:rsidR="002407DA" w:rsidRPr="00C855D3" w14:paraId="7300E243" w14:textId="1C17D7E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41" w14:textId="000C53B1" w:rsidR="002407DA" w:rsidRPr="00DA1B0F" w:rsidRDefault="00B852ED" w:rsidP="00C514E2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USRX-4</w:t>
            </w:r>
            <w:r w:rsidR="002407DA" w:rsidRPr="00DA1B0F">
              <w:rPr>
                <w:rFonts w:ascii="Arial" w:hAnsi="Arial"/>
              </w:rPr>
              <w:t>.02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42" w14:textId="758DAD36" w:rsidR="002407DA" w:rsidRPr="00DA1B0F" w:rsidRDefault="0004732A" w:rsidP="00672E2B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 xml:space="preserve">Assure </w:t>
            </w:r>
            <w:r w:rsidR="00D4179C" w:rsidRPr="00DA1B0F">
              <w:rPr>
                <w:rFonts w:ascii="Arial" w:hAnsi="Arial"/>
              </w:rPr>
              <w:t xml:space="preserve">the </w:t>
            </w:r>
            <w:r w:rsidRPr="00DA1B0F">
              <w:rPr>
                <w:rFonts w:ascii="Arial" w:hAnsi="Arial"/>
              </w:rPr>
              <w:t xml:space="preserve">OPECC can </w:t>
            </w:r>
            <w:r w:rsidR="00672E2B" w:rsidRPr="00DA1B0F">
              <w:rPr>
                <w:rFonts w:ascii="Arial" w:hAnsi="Arial"/>
              </w:rPr>
              <w:t xml:space="preserve">edit </w:t>
            </w:r>
            <w:r w:rsidRPr="00DA1B0F">
              <w:rPr>
                <w:rFonts w:ascii="Arial" w:hAnsi="Arial"/>
              </w:rPr>
              <w:t xml:space="preserve">the </w:t>
            </w:r>
            <w:r w:rsidR="00B852ED" w:rsidRPr="00DA1B0F">
              <w:rPr>
                <w:rFonts w:ascii="Arial" w:hAnsi="Arial"/>
              </w:rPr>
              <w:t>Submission Clarification Code</w:t>
            </w:r>
            <w:r w:rsidR="00D4179C" w:rsidRPr="00DA1B0F">
              <w:rPr>
                <w:rFonts w:ascii="Arial" w:hAnsi="Arial"/>
              </w:rPr>
              <w:t xml:space="preserve"> using the RED Resubmit w/ Edits action for prescriptions</w:t>
            </w:r>
            <w:r w:rsidRPr="00DA1B0F">
              <w:rPr>
                <w:rFonts w:ascii="Arial" w:hAnsi="Arial"/>
              </w:rPr>
              <w:t xml:space="preserve"> whe</w:t>
            </w:r>
            <w:r w:rsidR="00AD56FD" w:rsidRPr="00DA1B0F">
              <w:rPr>
                <w:rFonts w:ascii="Arial" w:hAnsi="Arial"/>
              </w:rPr>
              <w:t>n</w:t>
            </w:r>
            <w:r w:rsidRPr="00DA1B0F">
              <w:rPr>
                <w:rFonts w:ascii="Arial" w:hAnsi="Arial"/>
              </w:rPr>
              <w:t xml:space="preserve"> the  </w:t>
            </w:r>
            <w:r w:rsidR="00AD56FD" w:rsidRPr="00DA1B0F">
              <w:rPr>
                <w:rFonts w:ascii="Arial" w:hAnsi="Arial"/>
              </w:rPr>
              <w:t xml:space="preserve">prescription does not meet </w:t>
            </w:r>
            <w:r w:rsidRPr="00DA1B0F">
              <w:rPr>
                <w:rFonts w:ascii="Arial" w:hAnsi="Arial"/>
              </w:rPr>
              <w:t>the criteria</w:t>
            </w:r>
          </w:p>
        </w:tc>
        <w:tc>
          <w:tcPr>
            <w:tcW w:w="2250" w:type="dxa"/>
          </w:tcPr>
          <w:p w14:paraId="0DCB42EA" w14:textId="1F2436D5" w:rsidR="002407DA" w:rsidRDefault="00B852ED" w:rsidP="00C514E2">
            <w:pPr>
              <w:pStyle w:val="TableText"/>
            </w:pPr>
            <w:r>
              <w:t>N</w:t>
            </w:r>
          </w:p>
          <w:p w14:paraId="59C1E872" w14:textId="77777777" w:rsidR="000D3572" w:rsidRPr="00C855D3" w:rsidRDefault="000D3572" w:rsidP="00C514E2">
            <w:pPr>
              <w:pStyle w:val="TableText"/>
            </w:pPr>
          </w:p>
        </w:tc>
      </w:tr>
      <w:tr w:rsidR="0004732A" w:rsidRPr="00C855D3" w14:paraId="6FF535E6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26A21AF3" w14:textId="73F369D7" w:rsidR="0004732A" w:rsidRPr="00DA1B0F" w:rsidRDefault="00B852ED" w:rsidP="00C514E2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USRX-4.03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33F0B119" w14:textId="573AD997" w:rsidR="0004732A" w:rsidRPr="00DA1B0F" w:rsidRDefault="0004732A" w:rsidP="00AD56FD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 xml:space="preserve">Assure that Pharmacists can update the </w:t>
            </w:r>
            <w:r w:rsidR="00B852ED" w:rsidRPr="00DA1B0F">
              <w:rPr>
                <w:rFonts w:ascii="Arial" w:hAnsi="Arial"/>
              </w:rPr>
              <w:t>Submission Clarification Code</w:t>
            </w:r>
            <w:r w:rsidRPr="00DA1B0F">
              <w:rPr>
                <w:rFonts w:ascii="Arial" w:hAnsi="Arial"/>
              </w:rPr>
              <w:t xml:space="preserve"> in all cases (not expecting any impact to Pharmacist since they use different screen</w:t>
            </w:r>
            <w:r w:rsidR="00AD56FD" w:rsidRPr="00DA1B0F">
              <w:rPr>
                <w:rFonts w:ascii="Arial" w:hAnsi="Arial"/>
              </w:rPr>
              <w:t>s</w:t>
            </w:r>
            <w:r w:rsidRPr="00DA1B0F">
              <w:rPr>
                <w:rFonts w:ascii="Arial" w:hAnsi="Arial"/>
              </w:rPr>
              <w:t>)</w:t>
            </w:r>
          </w:p>
        </w:tc>
        <w:tc>
          <w:tcPr>
            <w:tcW w:w="2250" w:type="dxa"/>
          </w:tcPr>
          <w:p w14:paraId="33C6E2BD" w14:textId="48DA8AB6" w:rsidR="0004732A" w:rsidRPr="00C855D3" w:rsidRDefault="00B852ED" w:rsidP="00C514E2">
            <w:pPr>
              <w:pStyle w:val="TableText"/>
            </w:pPr>
            <w:r>
              <w:t>N</w:t>
            </w:r>
          </w:p>
        </w:tc>
      </w:tr>
      <w:tr w:rsidR="00D4179C" w:rsidRPr="00C855D3" w14:paraId="696E68A4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0B51550F" w14:textId="584FCFC5" w:rsidR="00D4179C" w:rsidRPr="00DA1B0F" w:rsidRDefault="00A00209" w:rsidP="00C514E2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USRX-4.0</w:t>
            </w:r>
            <w:r w:rsidR="0069595B" w:rsidRPr="00DA1B0F">
              <w:rPr>
                <w:rFonts w:ascii="Arial" w:hAnsi="Arial"/>
              </w:rPr>
              <w:t>4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4A38D007" w14:textId="07BA6221" w:rsidR="00D4179C" w:rsidRPr="00DA1B0F" w:rsidRDefault="00D4179C" w:rsidP="00672E2B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 xml:space="preserve">Assure the OPECC cannot </w:t>
            </w:r>
            <w:r w:rsidR="00672E2B" w:rsidRPr="00DA1B0F">
              <w:rPr>
                <w:rFonts w:ascii="Arial" w:hAnsi="Arial"/>
              </w:rPr>
              <w:t>edit</w:t>
            </w:r>
            <w:r w:rsidRPr="00DA1B0F">
              <w:rPr>
                <w:rFonts w:ascii="Arial" w:hAnsi="Arial"/>
              </w:rPr>
              <w:t xml:space="preserve"> the Submission Clarification Code when using the RED Resubmit w/ Edits action and there are multiple reject </w:t>
            </w:r>
            <w:r w:rsidRPr="00DA1B0F">
              <w:rPr>
                <w:rFonts w:ascii="Arial" w:hAnsi="Arial"/>
              </w:rPr>
              <w:lastRenderedPageBreak/>
              <w:t>codes, one of which fits th</w:t>
            </w:r>
            <w:r w:rsidR="00A5275D" w:rsidRPr="00DA1B0F">
              <w:rPr>
                <w:rFonts w:ascii="Arial" w:hAnsi="Arial"/>
              </w:rPr>
              <w:t>is</w:t>
            </w:r>
            <w:r w:rsidRPr="00DA1B0F">
              <w:rPr>
                <w:rFonts w:ascii="Arial" w:hAnsi="Arial"/>
              </w:rPr>
              <w:t xml:space="preserve"> criteria and one does not fit the criteria.</w:t>
            </w:r>
          </w:p>
        </w:tc>
        <w:tc>
          <w:tcPr>
            <w:tcW w:w="2250" w:type="dxa"/>
          </w:tcPr>
          <w:p w14:paraId="00918380" w14:textId="77777777" w:rsidR="00D4179C" w:rsidRDefault="00D4179C" w:rsidP="00C514E2">
            <w:pPr>
              <w:pStyle w:val="TableText"/>
            </w:pPr>
          </w:p>
        </w:tc>
      </w:tr>
      <w:tr w:rsidR="00531614" w:rsidRPr="00C855D3" w14:paraId="4ECD7374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C322FFC" w14:textId="08E29BC6" w:rsidR="00531614" w:rsidRPr="00DA1B0F" w:rsidRDefault="00A00209" w:rsidP="00C514E2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lastRenderedPageBreak/>
              <w:t>USRX-4.0</w:t>
            </w:r>
            <w:r w:rsidR="0069595B" w:rsidRPr="00DA1B0F">
              <w:rPr>
                <w:rFonts w:ascii="Arial" w:hAnsi="Arial"/>
              </w:rPr>
              <w:t>5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2C67C238" w14:textId="6A2F7DB6" w:rsidR="00531614" w:rsidRPr="00DA1B0F" w:rsidRDefault="00531614" w:rsidP="00C514E2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The OPECC should be able to edit other existing fields within the RED Resubmit w/ Edits actions when the prescription falls into the two criteria.</w:t>
            </w:r>
          </w:p>
        </w:tc>
        <w:tc>
          <w:tcPr>
            <w:tcW w:w="2250" w:type="dxa"/>
          </w:tcPr>
          <w:p w14:paraId="2392B8EF" w14:textId="77777777" w:rsidR="00531614" w:rsidRDefault="00531614" w:rsidP="00C514E2">
            <w:pPr>
              <w:pStyle w:val="TableText"/>
            </w:pPr>
          </w:p>
        </w:tc>
      </w:tr>
      <w:tr w:rsidR="00983C5F" w:rsidRPr="00C855D3" w14:paraId="7EEA34D5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58D02A43" w14:textId="787EC149" w:rsidR="00983C5F" w:rsidRPr="00DA1B0F" w:rsidRDefault="00A00209" w:rsidP="00C514E2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USRX-4.0</w:t>
            </w:r>
            <w:r w:rsidR="0069595B" w:rsidRPr="00DA1B0F">
              <w:rPr>
                <w:rFonts w:ascii="Arial" w:hAnsi="Arial"/>
              </w:rPr>
              <w:t>6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44F22907" w14:textId="51B00CF5" w:rsidR="00983C5F" w:rsidRPr="00DA1B0F" w:rsidRDefault="00983C5F" w:rsidP="00C514E2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Assure the OPECC can edit the Submission Clarification Code when using the RED Resubmit w/ Edits action and there are multiple reject codes, none of which meet the criteria.</w:t>
            </w:r>
          </w:p>
        </w:tc>
        <w:tc>
          <w:tcPr>
            <w:tcW w:w="2250" w:type="dxa"/>
          </w:tcPr>
          <w:p w14:paraId="191CBF79" w14:textId="77777777" w:rsidR="00983C5F" w:rsidRDefault="00983C5F" w:rsidP="00C514E2">
            <w:pPr>
              <w:pStyle w:val="TableText"/>
            </w:pPr>
          </w:p>
        </w:tc>
      </w:tr>
    </w:tbl>
    <w:p w14:paraId="49D2BA36" w14:textId="5FC41477" w:rsidR="000D3572" w:rsidRPr="00DA1B0F" w:rsidRDefault="000D3572" w:rsidP="008F7700">
      <w:pPr>
        <w:pStyle w:val="Heading1"/>
        <w:rPr>
          <w:rFonts w:ascii="Times New Roman" w:hAnsi="Times New Roman"/>
        </w:rPr>
      </w:pPr>
      <w:r w:rsidRPr="00DA1B0F">
        <w:rPr>
          <w:rFonts w:ascii="Times New Roman" w:hAnsi="Times New Roman"/>
        </w:rPr>
        <w:t>Testing Notes:</w:t>
      </w:r>
    </w:p>
    <w:p w14:paraId="1E94F438" w14:textId="14535186" w:rsidR="00AC6AA5" w:rsidRPr="00DA1B0F" w:rsidRDefault="000D3572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>Regression</w:t>
      </w:r>
      <w:r w:rsidR="00BA4F39" w:rsidRPr="00DA1B0F">
        <w:rPr>
          <w:rFonts w:ascii="Times New Roman" w:hAnsi="Times New Roman"/>
          <w:lang w:eastAsia="en-US"/>
        </w:rPr>
        <w:t xml:space="preserve"> test for OPECC from ECME User Screen</w:t>
      </w:r>
    </w:p>
    <w:p w14:paraId="7515C61A" w14:textId="5B6B4ABC" w:rsidR="00AC6AA5" w:rsidRPr="00DA1B0F" w:rsidRDefault="00BA4F39" w:rsidP="00840C5B">
      <w:pPr>
        <w:pStyle w:val="BodyText"/>
        <w:numPr>
          <w:ilvl w:val="1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Assure that OPECC can resubmit claims </w:t>
      </w:r>
    </w:p>
    <w:p w14:paraId="2B04A327" w14:textId="330571C2" w:rsidR="00BA4F39" w:rsidRPr="00DA1B0F" w:rsidRDefault="00BA4F39" w:rsidP="00840C5B">
      <w:pPr>
        <w:pStyle w:val="BodyText"/>
        <w:numPr>
          <w:ilvl w:val="1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>Assure OPEC</w:t>
      </w:r>
      <w:r w:rsidR="003D05B8" w:rsidRPr="00DA1B0F">
        <w:rPr>
          <w:rFonts w:ascii="Times New Roman" w:hAnsi="Times New Roman"/>
          <w:lang w:eastAsia="en-US"/>
        </w:rPr>
        <w:t>C</w:t>
      </w:r>
      <w:r w:rsidRPr="00DA1B0F">
        <w:rPr>
          <w:rFonts w:ascii="Times New Roman" w:hAnsi="Times New Roman"/>
          <w:lang w:eastAsia="en-US"/>
        </w:rPr>
        <w:t xml:space="preserve"> can reverse claims  </w:t>
      </w:r>
    </w:p>
    <w:p w14:paraId="11C33A54" w14:textId="3E1EEBF5" w:rsidR="00AC6AA5" w:rsidRPr="00DA1B0F" w:rsidRDefault="00BA4F39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>Regression test Pharmacist functions</w:t>
      </w:r>
    </w:p>
    <w:p w14:paraId="058105B7" w14:textId="434EF1CB" w:rsidR="00AC6AA5" w:rsidRPr="00DA1B0F" w:rsidRDefault="00BA4F39" w:rsidP="00840C5B">
      <w:pPr>
        <w:pStyle w:val="BodyText"/>
        <w:numPr>
          <w:ilvl w:val="1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>Assure Pharmacist worklist continues to work as before</w:t>
      </w:r>
    </w:p>
    <w:p w14:paraId="2B4950DC" w14:textId="6EDBFF93" w:rsidR="00BA4F39" w:rsidRPr="00DA1B0F" w:rsidRDefault="00BA4F39" w:rsidP="00840C5B">
      <w:pPr>
        <w:pStyle w:val="BodyText"/>
        <w:numPr>
          <w:ilvl w:val="1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>Hidden Action from reject information screen</w:t>
      </w:r>
    </w:p>
    <w:p w14:paraId="08E89C99" w14:textId="76E0D016" w:rsidR="00BA4F39" w:rsidRPr="00DA1B0F" w:rsidRDefault="00BA4F39" w:rsidP="00BA4F39">
      <w:pPr>
        <w:pStyle w:val="BodyText"/>
        <w:numPr>
          <w:ilvl w:val="3"/>
          <w:numId w:val="10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Submit </w:t>
      </w:r>
      <w:proofErr w:type="spellStart"/>
      <w:r w:rsidRPr="00DA1B0F">
        <w:rPr>
          <w:rFonts w:ascii="Times New Roman" w:hAnsi="Times New Roman"/>
          <w:lang w:eastAsia="en-US"/>
        </w:rPr>
        <w:t>Mult</w:t>
      </w:r>
      <w:proofErr w:type="spellEnd"/>
      <w:r w:rsidRPr="00DA1B0F">
        <w:rPr>
          <w:rFonts w:ascii="Times New Roman" w:hAnsi="Times New Roman"/>
          <w:lang w:eastAsia="en-US"/>
        </w:rPr>
        <w:t>. actions (SMA</w:t>
      </w:r>
      <w:r w:rsidR="003D05B8" w:rsidRPr="00DA1B0F">
        <w:rPr>
          <w:rFonts w:ascii="Times New Roman" w:hAnsi="Times New Roman"/>
          <w:lang w:eastAsia="en-US"/>
        </w:rPr>
        <w:t>)</w:t>
      </w:r>
    </w:p>
    <w:p w14:paraId="1FCF6B9F" w14:textId="77777777" w:rsidR="003D05B8" w:rsidRPr="00DA1B0F" w:rsidRDefault="00BA4F39" w:rsidP="00840C5B">
      <w:pPr>
        <w:pStyle w:val="BodyText"/>
        <w:numPr>
          <w:ilvl w:val="3"/>
          <w:numId w:val="10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Submit </w:t>
      </w:r>
      <w:proofErr w:type="spellStart"/>
      <w:r w:rsidRPr="00DA1B0F">
        <w:rPr>
          <w:rFonts w:ascii="Times New Roman" w:hAnsi="Times New Roman"/>
          <w:lang w:eastAsia="en-US"/>
        </w:rPr>
        <w:t>Clarif</w:t>
      </w:r>
      <w:proofErr w:type="spellEnd"/>
      <w:r w:rsidRPr="00DA1B0F">
        <w:rPr>
          <w:rFonts w:ascii="Times New Roman" w:hAnsi="Times New Roman"/>
          <w:lang w:eastAsia="en-US"/>
        </w:rPr>
        <w:t>. Code (CLA</w:t>
      </w:r>
      <w:r w:rsidR="003D05B8" w:rsidRPr="00DA1B0F">
        <w:rPr>
          <w:rFonts w:ascii="Times New Roman" w:hAnsi="Times New Roman"/>
          <w:lang w:eastAsia="en-US"/>
        </w:rPr>
        <w:t>)</w:t>
      </w:r>
    </w:p>
    <w:p w14:paraId="343E9417" w14:textId="5D4D4CDF" w:rsidR="000D3572" w:rsidRPr="00DA1B0F" w:rsidRDefault="00672E2B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>Assure the OPECC can edit the Submission Clarification Code when using the RED Resubmit w/ Edits action when the prescription does not meet the criteria above.</w:t>
      </w:r>
    </w:p>
    <w:p w14:paraId="276DEAC1" w14:textId="3C146B06" w:rsidR="000D3572" w:rsidRPr="00DA1B0F" w:rsidRDefault="000D3572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>Set up data</w:t>
      </w:r>
      <w:r w:rsidR="00B852ED" w:rsidRPr="00DA1B0F">
        <w:rPr>
          <w:rFonts w:ascii="Times New Roman" w:hAnsi="Times New Roman"/>
          <w:lang w:eastAsia="en-US"/>
        </w:rPr>
        <w:t xml:space="preserve"> and </w:t>
      </w:r>
      <w:r w:rsidRPr="00DA1B0F">
        <w:rPr>
          <w:rFonts w:ascii="Times New Roman" w:hAnsi="Times New Roman"/>
          <w:lang w:eastAsia="en-US"/>
        </w:rPr>
        <w:t>test a reject code of 79</w:t>
      </w:r>
    </w:p>
    <w:p w14:paraId="1FDFD34F" w14:textId="0A5A599C" w:rsidR="000D3572" w:rsidRPr="00DA1B0F" w:rsidRDefault="000D3572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Set up data </w:t>
      </w:r>
      <w:r w:rsidR="00B852ED" w:rsidRPr="00DA1B0F">
        <w:rPr>
          <w:rFonts w:ascii="Times New Roman" w:hAnsi="Times New Roman"/>
          <w:lang w:eastAsia="en-US"/>
        </w:rPr>
        <w:t xml:space="preserve">and </w:t>
      </w:r>
      <w:r w:rsidRPr="00DA1B0F">
        <w:rPr>
          <w:rFonts w:ascii="Times New Roman" w:hAnsi="Times New Roman"/>
          <w:lang w:eastAsia="en-US"/>
        </w:rPr>
        <w:t>test a reject code of 88</w:t>
      </w:r>
    </w:p>
    <w:p w14:paraId="5A2796CC" w14:textId="647887F9" w:rsidR="000D3572" w:rsidRPr="00DA1B0F" w:rsidRDefault="000D3572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Set up data </w:t>
      </w:r>
      <w:r w:rsidR="00B852ED" w:rsidRPr="00DA1B0F">
        <w:rPr>
          <w:rFonts w:ascii="Times New Roman" w:hAnsi="Times New Roman"/>
          <w:lang w:eastAsia="en-US"/>
        </w:rPr>
        <w:t xml:space="preserve">and </w:t>
      </w:r>
      <w:r w:rsidRPr="00DA1B0F">
        <w:rPr>
          <w:rFonts w:ascii="Times New Roman" w:hAnsi="Times New Roman"/>
          <w:lang w:eastAsia="en-US"/>
        </w:rPr>
        <w:t xml:space="preserve">test a reject </w:t>
      </w:r>
      <w:r w:rsidR="00983C5F" w:rsidRPr="00DA1B0F">
        <w:rPr>
          <w:rFonts w:ascii="Times New Roman" w:hAnsi="Times New Roman"/>
        </w:rPr>
        <w:t>for an RRR reject code currently on the Pharmacy Worklist</w:t>
      </w:r>
    </w:p>
    <w:p w14:paraId="640D4867" w14:textId="57A34D6C" w:rsidR="00983C5F" w:rsidRPr="00DA1B0F" w:rsidRDefault="00983C5F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Set up data and test a reject </w:t>
      </w:r>
      <w:r w:rsidRPr="00DA1B0F">
        <w:rPr>
          <w:rFonts w:ascii="Times New Roman" w:hAnsi="Times New Roman"/>
        </w:rPr>
        <w:t>for a Transfer Reject code currently on the Pharmacy Worklist</w:t>
      </w:r>
    </w:p>
    <w:p w14:paraId="6F6EACA3" w14:textId="7F053764" w:rsidR="00BA4F39" w:rsidRPr="00DA1B0F" w:rsidRDefault="00BA4F39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Set up data </w:t>
      </w:r>
      <w:r w:rsidR="00B852ED" w:rsidRPr="00DA1B0F">
        <w:rPr>
          <w:rFonts w:ascii="Times New Roman" w:hAnsi="Times New Roman"/>
          <w:lang w:eastAsia="en-US"/>
        </w:rPr>
        <w:t xml:space="preserve">and </w:t>
      </w:r>
      <w:r w:rsidRPr="00DA1B0F">
        <w:rPr>
          <w:rFonts w:ascii="Times New Roman" w:hAnsi="Times New Roman"/>
          <w:lang w:eastAsia="en-US"/>
        </w:rPr>
        <w:t xml:space="preserve">test a reject </w:t>
      </w:r>
      <w:r w:rsidR="003D05B8" w:rsidRPr="00DA1B0F">
        <w:rPr>
          <w:rFonts w:ascii="Times New Roman" w:hAnsi="Times New Roman"/>
          <w:lang w:eastAsia="en-US"/>
        </w:rPr>
        <w:t xml:space="preserve">of a </w:t>
      </w:r>
      <w:r w:rsidRPr="00DA1B0F">
        <w:rPr>
          <w:rFonts w:ascii="Times New Roman" w:hAnsi="Times New Roman"/>
          <w:lang w:eastAsia="en-US"/>
        </w:rPr>
        <w:t>TRICARE</w:t>
      </w:r>
      <w:r w:rsidR="003D05B8" w:rsidRPr="00DA1B0F">
        <w:rPr>
          <w:rFonts w:ascii="Times New Roman" w:hAnsi="Times New Roman"/>
          <w:lang w:eastAsia="en-US"/>
        </w:rPr>
        <w:t xml:space="preserve"> claim</w:t>
      </w:r>
    </w:p>
    <w:p w14:paraId="03E1CD2C" w14:textId="062AF2AA" w:rsidR="00BA4F39" w:rsidRPr="00DA1B0F" w:rsidRDefault="00BA4F39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Set up data </w:t>
      </w:r>
      <w:r w:rsidR="00B852ED" w:rsidRPr="00DA1B0F">
        <w:rPr>
          <w:rFonts w:ascii="Times New Roman" w:hAnsi="Times New Roman"/>
          <w:lang w:eastAsia="en-US"/>
        </w:rPr>
        <w:t>and</w:t>
      </w:r>
      <w:r w:rsidRPr="00DA1B0F">
        <w:rPr>
          <w:rFonts w:ascii="Times New Roman" w:hAnsi="Times New Roman"/>
          <w:lang w:eastAsia="en-US"/>
        </w:rPr>
        <w:t xml:space="preserve"> test a reject </w:t>
      </w:r>
      <w:r w:rsidR="003D05B8" w:rsidRPr="00DA1B0F">
        <w:rPr>
          <w:rFonts w:ascii="Times New Roman" w:hAnsi="Times New Roman"/>
          <w:lang w:eastAsia="en-US"/>
        </w:rPr>
        <w:t xml:space="preserve">of a </w:t>
      </w:r>
      <w:r w:rsidRPr="00DA1B0F">
        <w:rPr>
          <w:rFonts w:ascii="Times New Roman" w:hAnsi="Times New Roman"/>
          <w:lang w:eastAsia="en-US"/>
        </w:rPr>
        <w:t>CHAMPVA</w:t>
      </w:r>
      <w:r w:rsidR="003D05B8" w:rsidRPr="00DA1B0F">
        <w:rPr>
          <w:rFonts w:ascii="Times New Roman" w:hAnsi="Times New Roman"/>
          <w:lang w:eastAsia="en-US"/>
        </w:rPr>
        <w:t xml:space="preserve"> claim</w:t>
      </w:r>
    </w:p>
    <w:p w14:paraId="70C3F2E4" w14:textId="2CF68121" w:rsidR="00D4179C" w:rsidRPr="00DA1B0F" w:rsidRDefault="00672E2B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Retest scenarios </w:t>
      </w:r>
      <w:r w:rsidR="0069595B" w:rsidRPr="00DA1B0F">
        <w:rPr>
          <w:rFonts w:ascii="Times New Roman" w:hAnsi="Times New Roman"/>
          <w:lang w:eastAsia="en-US"/>
        </w:rPr>
        <w:t>6</w:t>
      </w:r>
      <w:r w:rsidRPr="00DA1B0F">
        <w:rPr>
          <w:rFonts w:ascii="Times New Roman" w:hAnsi="Times New Roman"/>
          <w:lang w:eastAsia="en-US"/>
        </w:rPr>
        <w:t>-</w:t>
      </w:r>
      <w:r w:rsidR="0069595B" w:rsidRPr="00DA1B0F">
        <w:rPr>
          <w:rFonts w:ascii="Times New Roman" w:hAnsi="Times New Roman"/>
          <w:lang w:eastAsia="en-US"/>
        </w:rPr>
        <w:t>9</w:t>
      </w:r>
      <w:r w:rsidRPr="00DA1B0F">
        <w:rPr>
          <w:rFonts w:ascii="Times New Roman" w:hAnsi="Times New Roman"/>
          <w:lang w:eastAsia="en-US"/>
        </w:rPr>
        <w:t xml:space="preserve"> with multiple</w:t>
      </w:r>
      <w:r w:rsidR="00AC6AA5" w:rsidRPr="00DA1B0F">
        <w:rPr>
          <w:rFonts w:ascii="Times New Roman" w:hAnsi="Times New Roman"/>
          <w:lang w:eastAsia="en-US"/>
        </w:rPr>
        <w:t xml:space="preserve"> reject</w:t>
      </w:r>
      <w:r w:rsidRPr="00DA1B0F">
        <w:rPr>
          <w:rFonts w:ascii="Times New Roman" w:hAnsi="Times New Roman"/>
          <w:lang w:eastAsia="en-US"/>
        </w:rPr>
        <w:t xml:space="preserve"> codes;</w:t>
      </w:r>
      <w:r w:rsidR="00AC6AA5" w:rsidRPr="00DA1B0F">
        <w:rPr>
          <w:rFonts w:ascii="Times New Roman" w:hAnsi="Times New Roman"/>
          <w:lang w:eastAsia="en-US"/>
        </w:rPr>
        <w:t xml:space="preserve"> one </w:t>
      </w:r>
      <w:r w:rsidRPr="00DA1B0F">
        <w:rPr>
          <w:rFonts w:ascii="Times New Roman" w:hAnsi="Times New Roman"/>
          <w:lang w:eastAsia="en-US"/>
        </w:rPr>
        <w:t>reject code</w:t>
      </w:r>
      <w:r w:rsidR="00AC6AA5" w:rsidRPr="00DA1B0F">
        <w:rPr>
          <w:rFonts w:ascii="Times New Roman" w:hAnsi="Times New Roman"/>
          <w:lang w:eastAsia="en-US"/>
        </w:rPr>
        <w:t xml:space="preserve"> should be a non-criteria reject (e.g. 52)</w:t>
      </w:r>
    </w:p>
    <w:p w14:paraId="4A7FD5C1" w14:textId="1BCD5E60" w:rsidR="00BA4F39" w:rsidRPr="00DA1B0F" w:rsidRDefault="00BA632D" w:rsidP="00840C5B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 Assure the OPECC can edit the Submission Clarification Code when using the RED Resubmit w/ Edits action when a reject has been </w:t>
      </w:r>
      <w:r w:rsidR="00D57718" w:rsidRPr="00DA1B0F">
        <w:rPr>
          <w:rFonts w:ascii="Times New Roman" w:hAnsi="Times New Roman"/>
          <w:lang w:eastAsia="en-US"/>
        </w:rPr>
        <w:t>resolved</w:t>
      </w:r>
      <w:r w:rsidRPr="00DA1B0F">
        <w:rPr>
          <w:rFonts w:ascii="Times New Roman" w:hAnsi="Times New Roman"/>
          <w:lang w:eastAsia="en-US"/>
        </w:rPr>
        <w:t xml:space="preserve"> from the Pharmacy Worklist.</w:t>
      </w:r>
      <w:r w:rsidR="00F51389" w:rsidRPr="00DA1B0F">
        <w:rPr>
          <w:rFonts w:ascii="Times New Roman" w:hAnsi="Times New Roman"/>
          <w:lang w:eastAsia="en-US"/>
        </w:rPr>
        <w:t xml:space="preserve">  The reject must be something other than </w:t>
      </w:r>
      <w:r w:rsidR="006E48D3" w:rsidRPr="00DA1B0F">
        <w:rPr>
          <w:rFonts w:ascii="Times New Roman" w:hAnsi="Times New Roman"/>
          <w:lang w:eastAsia="en-US"/>
        </w:rPr>
        <w:t>DUR/RTS</w:t>
      </w:r>
      <w:r w:rsidR="00F51389" w:rsidRPr="00DA1B0F">
        <w:rPr>
          <w:rFonts w:ascii="Times New Roman" w:hAnsi="Times New Roman"/>
          <w:lang w:eastAsia="en-US"/>
        </w:rPr>
        <w:t>.</w:t>
      </w:r>
    </w:p>
    <w:p w14:paraId="21DE7D03" w14:textId="7CBC3204" w:rsidR="00BA4F39" w:rsidRPr="00DA1B0F" w:rsidRDefault="00AE14E6" w:rsidP="00AE14E6">
      <w:pPr>
        <w:pStyle w:val="BodyText"/>
        <w:rPr>
          <w:rFonts w:ascii="Times New Roman" w:hAnsi="Times New Roman"/>
          <w:lang w:eastAsia="en-US"/>
        </w:rPr>
      </w:pPr>
      <w:r w:rsidRPr="00DA1B0F">
        <w:rPr>
          <w:rFonts w:ascii="Times New Roman" w:hAnsi="Times New Roman"/>
          <w:lang w:eastAsia="en-US"/>
        </w:rPr>
        <w:t xml:space="preserve">Note: All TRICARE and CHAMPVA claims go to </w:t>
      </w:r>
      <w:r w:rsidR="00232932" w:rsidRPr="00DA1B0F">
        <w:rPr>
          <w:rFonts w:ascii="Times New Roman" w:hAnsi="Times New Roman"/>
          <w:lang w:eastAsia="en-US"/>
        </w:rPr>
        <w:t xml:space="preserve">the </w:t>
      </w:r>
      <w:r w:rsidRPr="00DA1B0F">
        <w:rPr>
          <w:rFonts w:ascii="Times New Roman" w:hAnsi="Times New Roman"/>
          <w:lang w:eastAsia="en-US"/>
        </w:rPr>
        <w:t>Pharmacist Worklist</w:t>
      </w:r>
      <w:r w:rsidR="00232932" w:rsidRPr="00DA1B0F">
        <w:rPr>
          <w:rFonts w:ascii="Times New Roman" w:hAnsi="Times New Roman"/>
          <w:lang w:eastAsia="en-US"/>
        </w:rPr>
        <w:t xml:space="preserve"> and will initially fall </w:t>
      </w:r>
      <w:r w:rsidR="00672E2B" w:rsidRPr="00DA1B0F">
        <w:rPr>
          <w:rFonts w:ascii="Times New Roman" w:hAnsi="Times New Roman"/>
          <w:lang w:eastAsia="en-US"/>
        </w:rPr>
        <w:t xml:space="preserve">into the </w:t>
      </w:r>
      <w:r w:rsidR="00232932" w:rsidRPr="00DA1B0F">
        <w:rPr>
          <w:rFonts w:ascii="Times New Roman" w:hAnsi="Times New Roman"/>
          <w:lang w:eastAsia="en-US"/>
        </w:rPr>
        <w:t>Criteria specified above of either a DUR/RTS reject or</w:t>
      </w:r>
      <w:r w:rsidR="00232932" w:rsidRPr="00DA1B0F">
        <w:rPr>
          <w:rFonts w:ascii="Times New Roman" w:hAnsi="Times New Roman"/>
        </w:rPr>
        <w:t xml:space="preserve"> pending reject on the pharmacist’s worklist.  </w:t>
      </w:r>
      <w:r w:rsidR="00232932" w:rsidRPr="00DA1B0F">
        <w:rPr>
          <w:rFonts w:ascii="Times New Roman" w:hAnsi="Times New Roman"/>
          <w:lang w:eastAsia="en-US"/>
        </w:rPr>
        <w:t xml:space="preserve">The </w:t>
      </w:r>
      <w:r w:rsidRPr="00DA1B0F">
        <w:rPr>
          <w:rFonts w:ascii="Times New Roman" w:hAnsi="Times New Roman"/>
          <w:lang w:eastAsia="en-US"/>
        </w:rPr>
        <w:t xml:space="preserve">OPECC should </w:t>
      </w:r>
      <w:r w:rsidR="00232932" w:rsidRPr="00DA1B0F">
        <w:rPr>
          <w:rFonts w:ascii="Times New Roman" w:hAnsi="Times New Roman"/>
          <w:lang w:eastAsia="en-US"/>
        </w:rPr>
        <w:t xml:space="preserve">only </w:t>
      </w:r>
      <w:r w:rsidRPr="00DA1B0F">
        <w:rPr>
          <w:rFonts w:ascii="Times New Roman" w:hAnsi="Times New Roman"/>
          <w:lang w:eastAsia="en-US"/>
        </w:rPr>
        <w:t xml:space="preserve">be able to </w:t>
      </w:r>
      <w:r w:rsidR="00232932" w:rsidRPr="00DA1B0F">
        <w:rPr>
          <w:rFonts w:ascii="Times New Roman" w:hAnsi="Times New Roman"/>
          <w:lang w:eastAsia="en-US"/>
        </w:rPr>
        <w:t xml:space="preserve">edit </w:t>
      </w:r>
      <w:r w:rsidRPr="00DA1B0F">
        <w:rPr>
          <w:rFonts w:ascii="Times New Roman" w:hAnsi="Times New Roman"/>
          <w:lang w:eastAsia="en-US"/>
        </w:rPr>
        <w:t xml:space="preserve">the Submission Clarification Code </w:t>
      </w:r>
      <w:r w:rsidR="00232932" w:rsidRPr="00DA1B0F">
        <w:rPr>
          <w:rFonts w:ascii="Times New Roman" w:hAnsi="Times New Roman"/>
          <w:lang w:eastAsia="en-US"/>
        </w:rPr>
        <w:t xml:space="preserve">for non-DUR/RTS rejects after the pharmacist has </w:t>
      </w:r>
      <w:proofErr w:type="gramStart"/>
      <w:r w:rsidR="00232932" w:rsidRPr="00DA1B0F">
        <w:rPr>
          <w:rFonts w:ascii="Times New Roman" w:hAnsi="Times New Roman"/>
          <w:lang w:eastAsia="en-US"/>
        </w:rPr>
        <w:t>Ignored</w:t>
      </w:r>
      <w:proofErr w:type="gramEnd"/>
      <w:r w:rsidR="00232932" w:rsidRPr="00DA1B0F">
        <w:rPr>
          <w:rFonts w:ascii="Times New Roman" w:hAnsi="Times New Roman"/>
          <w:lang w:eastAsia="en-US"/>
        </w:rPr>
        <w:t xml:space="preserve"> the reject</w:t>
      </w:r>
      <w:r w:rsidRPr="00DA1B0F">
        <w:rPr>
          <w:rFonts w:ascii="Times New Roman" w:hAnsi="Times New Roman"/>
          <w:lang w:eastAsia="en-US"/>
        </w:rPr>
        <w:t xml:space="preserve">. Coding exists in ePharmacy packages to look at patient file to determine eligibility.  </w:t>
      </w:r>
    </w:p>
    <w:p w14:paraId="0FE54F57" w14:textId="77777777" w:rsidR="00BA4F39" w:rsidRPr="00DA1B0F" w:rsidRDefault="00BA4F39" w:rsidP="000D3572">
      <w:pPr>
        <w:pStyle w:val="BodyText"/>
        <w:rPr>
          <w:rFonts w:ascii="Times New Roman" w:hAnsi="Times New Roman"/>
          <w:lang w:eastAsia="en-US"/>
        </w:rPr>
      </w:pPr>
    </w:p>
    <w:p w14:paraId="40FA3240" w14:textId="77777777" w:rsidR="000D3572" w:rsidRPr="00DA1B0F" w:rsidRDefault="000D3572" w:rsidP="000D3572">
      <w:pPr>
        <w:pStyle w:val="BodyText"/>
        <w:rPr>
          <w:rFonts w:ascii="Times New Roman" w:hAnsi="Times New Roman"/>
          <w:lang w:eastAsia="en-US"/>
        </w:rPr>
      </w:pPr>
    </w:p>
    <w:p w14:paraId="7300E244" w14:textId="77777777" w:rsidR="00B81ED4" w:rsidRDefault="00B81ED4" w:rsidP="008F7700">
      <w:pPr>
        <w:pStyle w:val="Heading1"/>
      </w:pPr>
      <w:r w:rsidRPr="00C855D3">
        <w:lastRenderedPageBreak/>
        <w:t>Constraints</w:t>
      </w:r>
    </w:p>
    <w:p w14:paraId="77028071" w14:textId="36067865" w:rsidR="00B852ED" w:rsidRPr="00DA1B0F" w:rsidRDefault="00B852ED" w:rsidP="00B852ED">
      <w:pPr>
        <w:pStyle w:val="BodyText"/>
        <w:rPr>
          <w:rFonts w:ascii="Times New Roman" w:hAnsi="Times New Roman"/>
          <w:lang w:eastAsia="en-US"/>
        </w:rPr>
      </w:pPr>
      <w:proofErr w:type="gramStart"/>
      <w:r w:rsidRPr="00DA1B0F">
        <w:rPr>
          <w:rFonts w:ascii="Times New Roman" w:hAnsi="Times New Roman"/>
        </w:rPr>
        <w:t>ePharmacy</w:t>
      </w:r>
      <w:proofErr w:type="gramEnd"/>
      <w:r w:rsidRPr="00DA1B0F">
        <w:rPr>
          <w:rFonts w:ascii="Times New Roman" w:hAnsi="Times New Roman"/>
        </w:rPr>
        <w:t xml:space="preserve"> Site Parameters are site specific</w:t>
      </w:r>
    </w:p>
    <w:p w14:paraId="7300E24A" w14:textId="31459295" w:rsidR="00051DB8" w:rsidRDefault="00051DB8" w:rsidP="00051DB8">
      <w:pPr>
        <w:pStyle w:val="Heading1"/>
      </w:pPr>
      <w:r w:rsidRPr="00C855D3">
        <w:t xml:space="preserve">Assumptions </w:t>
      </w:r>
    </w:p>
    <w:p w14:paraId="35E78B58" w14:textId="77777777" w:rsidR="00B852ED" w:rsidRPr="00DA1B0F" w:rsidRDefault="00B852ED" w:rsidP="00DA1B0F">
      <w:pPr>
        <w:pStyle w:val="BodyText"/>
        <w:numPr>
          <w:ilvl w:val="0"/>
          <w:numId w:val="17"/>
        </w:numPr>
        <w:rPr>
          <w:rFonts w:ascii="Times New Roman" w:hAnsi="Times New Roman"/>
        </w:rPr>
      </w:pPr>
      <w:r w:rsidRPr="00DA1B0F">
        <w:rPr>
          <w:rFonts w:ascii="Times New Roman" w:hAnsi="Times New Roman"/>
        </w:rPr>
        <w:t>Reject codes 79 and 88 go to the Pharmacist Worklist on all sites</w:t>
      </w:r>
    </w:p>
    <w:p w14:paraId="0ED98584" w14:textId="77777777" w:rsidR="00B852ED" w:rsidRPr="00DA1B0F" w:rsidRDefault="00B852ED" w:rsidP="00DA1B0F">
      <w:pPr>
        <w:pStyle w:val="BodyText"/>
        <w:numPr>
          <w:ilvl w:val="0"/>
          <w:numId w:val="17"/>
        </w:numPr>
        <w:rPr>
          <w:rFonts w:ascii="Times New Roman" w:hAnsi="Times New Roman"/>
        </w:rPr>
      </w:pPr>
      <w:r w:rsidRPr="00DA1B0F">
        <w:rPr>
          <w:rFonts w:ascii="Times New Roman" w:hAnsi="Times New Roman"/>
        </w:rPr>
        <w:t>Any TRICARE and CHAMPVA reject (all codes) go to the Pharmacist Worklist on all sites</w:t>
      </w:r>
    </w:p>
    <w:p w14:paraId="72E9EEE6" w14:textId="04F76F9A" w:rsidR="003D05B8" w:rsidRPr="00DA1B0F" w:rsidRDefault="00A10AA8" w:rsidP="00DA1B0F">
      <w:pPr>
        <w:pStyle w:val="BodyText"/>
        <w:numPr>
          <w:ilvl w:val="0"/>
          <w:numId w:val="17"/>
        </w:numPr>
        <w:rPr>
          <w:rFonts w:ascii="Times New Roman" w:hAnsi="Times New Roman"/>
        </w:rPr>
      </w:pPr>
      <w:r w:rsidRPr="00DA1B0F">
        <w:rPr>
          <w:rFonts w:ascii="Times New Roman" w:hAnsi="Times New Roman"/>
        </w:rPr>
        <w:t>Reject Resolution Required and Transfer R</w:t>
      </w:r>
      <w:r w:rsidR="003D05B8" w:rsidRPr="00DA1B0F">
        <w:rPr>
          <w:rFonts w:ascii="Times New Roman" w:hAnsi="Times New Roman"/>
        </w:rPr>
        <w:t>ejects code are set up in ePharmacy Site Parameters</w:t>
      </w:r>
    </w:p>
    <w:p w14:paraId="418F6A23" w14:textId="77777777" w:rsidR="00B852ED" w:rsidRPr="00B852ED" w:rsidRDefault="00B852ED" w:rsidP="00B852ED">
      <w:pPr>
        <w:pStyle w:val="BodyText"/>
        <w:rPr>
          <w:lang w:eastAsia="en-US"/>
        </w:rPr>
      </w:pPr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26BE79B6" w14:textId="77777777" w:rsidR="006F762D" w:rsidRDefault="006F762D" w:rsidP="00051DB8">
      <w:pPr>
        <w:spacing w:before="200" w:line="240" w:lineRule="auto"/>
      </w:pPr>
    </w:p>
    <w:p w14:paraId="589224E7" w14:textId="77777777" w:rsidR="006F762D" w:rsidRPr="00DA1B0F" w:rsidRDefault="006F762D" w:rsidP="006F762D">
      <w:pPr>
        <w:spacing w:before="120" w:after="120" w:line="240" w:lineRule="auto"/>
        <w:jc w:val="center"/>
        <w:rPr>
          <w:rFonts w:ascii="Arial" w:hAnsi="Arial" w:cs="Arial"/>
          <w:b/>
          <w:sz w:val="24"/>
        </w:rPr>
      </w:pPr>
      <w:r w:rsidRPr="00DA1B0F">
        <w:rPr>
          <w:rFonts w:ascii="Arial" w:hAnsi="Arial" w:cs="Arial"/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9D2C67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DA1B0F" w:rsidRDefault="006F762D" w:rsidP="009D2C67">
            <w:pPr>
              <w:pStyle w:val="TableHeading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DA1B0F" w:rsidRDefault="006F762D" w:rsidP="009D2C67">
            <w:pPr>
              <w:pStyle w:val="TableHeading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DA1B0F" w:rsidRDefault="006F762D" w:rsidP="009D2C67">
            <w:pPr>
              <w:pStyle w:val="TableHeading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DA1B0F" w:rsidRDefault="006F762D" w:rsidP="009D2C67">
            <w:pPr>
              <w:pStyle w:val="TableHeading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Author</w:t>
            </w:r>
          </w:p>
        </w:tc>
      </w:tr>
      <w:tr w:rsidR="006F762D" w:rsidRPr="00C855D3" w14:paraId="16196880" w14:textId="77777777" w:rsidTr="009D2C67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6DF14927" w:rsidR="006F762D" w:rsidRPr="00DA1B0F" w:rsidRDefault="00B852ED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08/29/2016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6F762D" w:rsidRPr="00DA1B0F" w:rsidRDefault="006F762D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77777777" w:rsidR="006F762D" w:rsidRPr="00DA1B0F" w:rsidRDefault="006F762D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Original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4E7B9C10" w:rsidR="006F762D" w:rsidRPr="00DA1B0F" w:rsidRDefault="00B852ED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Julie Mann, Leidos</w:t>
            </w:r>
          </w:p>
        </w:tc>
      </w:tr>
      <w:tr w:rsidR="006F762D" w:rsidRPr="00C855D3" w14:paraId="797E0CBE" w14:textId="77777777" w:rsidTr="009D2C67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52C" w14:textId="1F50A5E4" w:rsidR="006F762D" w:rsidRPr="00DA1B0F" w:rsidRDefault="00CE5181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09/21/2016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1E8B" w14:textId="6BE7EF7B" w:rsidR="006F762D" w:rsidRPr="00DA1B0F" w:rsidRDefault="00CE5181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BA7A" w14:textId="5FEBC3B2" w:rsidR="006F762D" w:rsidRPr="00DA1B0F" w:rsidRDefault="00CE5181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Reston F2F Review (still being edited)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9717" w14:textId="72BF7ACC" w:rsidR="006F762D" w:rsidRPr="00DA1B0F" w:rsidRDefault="00CE5181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XXXX</w:t>
            </w:r>
          </w:p>
        </w:tc>
      </w:tr>
      <w:tr w:rsidR="00A00209" w:rsidRPr="00C855D3" w14:paraId="32B57C91" w14:textId="77777777" w:rsidTr="009D2C67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3438" w14:textId="77788EFB" w:rsidR="00A00209" w:rsidRPr="00DA1B0F" w:rsidRDefault="00A00209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10/11/2016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391D" w14:textId="2CD975D3" w:rsidR="00A00209" w:rsidRPr="00DA1B0F" w:rsidRDefault="00A00209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v0.03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CF2D" w14:textId="775F77A4" w:rsidR="00A00209" w:rsidRPr="00DA1B0F" w:rsidRDefault="00A00209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ePharmacy USD&amp;P Meeting edits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A951" w14:textId="247DCBA3" w:rsidR="00A00209" w:rsidRPr="00DA1B0F" w:rsidRDefault="00A00209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Glen Caneel, Leidos</w:t>
            </w:r>
          </w:p>
        </w:tc>
      </w:tr>
      <w:tr w:rsidR="00A00209" w:rsidRPr="00C855D3" w14:paraId="3837497A" w14:textId="77777777" w:rsidTr="009D2C67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0156" w14:textId="3C0A93FA" w:rsidR="00A00209" w:rsidRPr="00DA1B0F" w:rsidRDefault="00A00209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10/14/2016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E03D" w14:textId="306479F8" w:rsidR="00A00209" w:rsidRPr="00DA1B0F" w:rsidRDefault="00A00209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v0.04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4D24" w14:textId="1EFB97E5" w:rsidR="00A00209" w:rsidRPr="00DA1B0F" w:rsidRDefault="00A00209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Merged changes from ePharmacy and added criteria numbers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34C5" w14:textId="19A7DD83" w:rsidR="00A00209" w:rsidRPr="00DA1B0F" w:rsidRDefault="00A00209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Glen Caneel, Leidos</w:t>
            </w:r>
          </w:p>
        </w:tc>
      </w:tr>
      <w:tr w:rsidR="0069595B" w:rsidRPr="00C855D3" w14:paraId="33C193FC" w14:textId="77777777" w:rsidTr="009D2C67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9A6A" w14:textId="2456FC98" w:rsidR="0069595B" w:rsidRPr="00DA1B0F" w:rsidRDefault="0069595B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10/17/2016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8B21" w14:textId="1DE28A77" w:rsidR="0069595B" w:rsidRPr="00DA1B0F" w:rsidRDefault="0069595B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V0.05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5ACA" w14:textId="120D06F2" w:rsidR="0069595B" w:rsidRPr="00DA1B0F" w:rsidRDefault="0069595B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Make edits resulting from meeting discussion and email discussion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CB13" w14:textId="18D02AB6" w:rsidR="0069595B" w:rsidRPr="00DA1B0F" w:rsidRDefault="0069595B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Cindy Fawcett, Leidos</w:t>
            </w:r>
          </w:p>
        </w:tc>
      </w:tr>
      <w:tr w:rsidR="00BF2AD5" w:rsidRPr="00C855D3" w14:paraId="2FCC488C" w14:textId="77777777" w:rsidTr="009D2C67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B2A3" w14:textId="10F3F6EF" w:rsidR="00BF2AD5" w:rsidRPr="00DA1B0F" w:rsidRDefault="00BF2AD5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10/25/2016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E810" w14:textId="7A54E631" w:rsidR="00BF2AD5" w:rsidRPr="00DA1B0F" w:rsidRDefault="00BF2AD5" w:rsidP="009D2C67">
            <w:pPr>
              <w:pStyle w:val="TableText"/>
              <w:rPr>
                <w:rFonts w:ascii="Arial" w:hAnsi="Arial"/>
              </w:rPr>
            </w:pPr>
            <w:r w:rsidRPr="00DA1B0F"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8748" w14:textId="0CD639D5" w:rsidR="00BF2AD5" w:rsidRPr="00DA1B0F" w:rsidRDefault="00BF2AD5" w:rsidP="009D2C67">
            <w:pPr>
              <w:pStyle w:val="TableText"/>
              <w:rPr>
                <w:rFonts w:ascii="Arial" w:hAnsi="Arial"/>
              </w:rPr>
            </w:pPr>
            <w:r w:rsidRPr="00BF2AD5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83FE" w14:textId="32AEBD48" w:rsidR="00BF2AD5" w:rsidRPr="00DA1B0F" w:rsidRDefault="00BF2AD5" w:rsidP="009D2C67">
            <w:pPr>
              <w:pStyle w:val="TableText"/>
              <w:rPr>
                <w:rFonts w:ascii="Arial" w:hAnsi="Arial"/>
              </w:rPr>
            </w:pPr>
            <w:del w:id="1" w:author="Kelly, DeAnn" w:date="2016-10-26T10:57:00Z">
              <w:r w:rsidRPr="00DA1B0F" w:rsidDel="006F3523">
                <w:rPr>
                  <w:rFonts w:ascii="Arial" w:hAnsi="Arial"/>
                </w:rPr>
                <w:delText>xxx</w:delText>
              </w:r>
            </w:del>
            <w:ins w:id="2" w:author="Kelly, DeAnn" w:date="2016-10-26T10:57:00Z">
              <w:r w:rsidR="006F3523">
                <w:rPr>
                  <w:rFonts w:ascii="Arial" w:hAnsi="Arial"/>
                </w:rPr>
                <w:t>Team Leidos</w:t>
              </w:r>
            </w:ins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EEAB4" w14:textId="77777777" w:rsidR="00F93D3C" w:rsidRDefault="00F93D3C" w:rsidP="00B81ED4">
      <w:pPr>
        <w:spacing w:after="0" w:line="240" w:lineRule="auto"/>
      </w:pPr>
      <w:r>
        <w:separator/>
      </w:r>
    </w:p>
  </w:endnote>
  <w:endnote w:type="continuationSeparator" w:id="0">
    <w:p w14:paraId="5CA65390" w14:textId="77777777" w:rsidR="00F93D3C" w:rsidRDefault="00F93D3C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_ansi">
    <w:altName w:val="Consolas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3A0665" w:rsidRPr="002407DA" w:rsidRDefault="003A0665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9856D2">
              <w:rPr>
                <w:bCs/>
                <w:noProof/>
              </w:rPr>
              <w:t>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9856D2">
              <w:rPr>
                <w:bCs/>
                <w:noProof/>
              </w:rPr>
              <w:t>5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3A0665" w:rsidRDefault="003A06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A1A47E" w14:textId="77777777" w:rsidR="00F93D3C" w:rsidRDefault="00F93D3C" w:rsidP="00B81ED4">
      <w:pPr>
        <w:spacing w:after="0" w:line="240" w:lineRule="auto"/>
      </w:pPr>
      <w:r>
        <w:separator/>
      </w:r>
    </w:p>
  </w:footnote>
  <w:footnote w:type="continuationSeparator" w:id="0">
    <w:p w14:paraId="2CB29175" w14:textId="77777777" w:rsidR="00F93D3C" w:rsidRDefault="00F93D3C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457258B3" w:rsidR="003A0665" w:rsidRPr="00DA1B0F" w:rsidRDefault="003A0665">
    <w:pPr>
      <w:pStyle w:val="Header"/>
      <w:rPr>
        <w:rFonts w:ascii="Times New Roman" w:hAnsi="Times New Roman" w:cs="Times New Roman"/>
        <w:sz w:val="20"/>
        <w:szCs w:val="20"/>
      </w:rPr>
    </w:pPr>
    <w:r w:rsidRPr="00DA1B0F">
      <w:rPr>
        <w:rFonts w:ascii="Times New Roman" w:hAnsi="Times New Roman" w:cs="Times New Roman"/>
        <w:sz w:val="20"/>
        <w:szCs w:val="20"/>
      </w:rPr>
      <w:t xml:space="preserve">User Story: USRX-4 Prevent OPECC Entry of Submission Clarification Code for Rejects pending on Pharmacist </w:t>
    </w:r>
    <w:proofErr w:type="gramStart"/>
    <w:r w:rsidRPr="00DA1B0F">
      <w:rPr>
        <w:rFonts w:ascii="Times New Roman" w:hAnsi="Times New Roman" w:cs="Times New Roman"/>
        <w:sz w:val="20"/>
        <w:szCs w:val="20"/>
      </w:rPr>
      <w:t>Worklist  v</w:t>
    </w:r>
    <w:r w:rsidR="00BF2AD5" w:rsidRPr="00DA1B0F">
      <w:rPr>
        <w:rFonts w:ascii="Times New Roman" w:hAnsi="Times New Roman" w:cs="Times New Roman"/>
        <w:sz w:val="20"/>
        <w:szCs w:val="20"/>
      </w:rPr>
      <w:t>1.0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C6054A"/>
    <w:multiLevelType w:val="hybridMultilevel"/>
    <w:tmpl w:val="2C202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F2837"/>
    <w:multiLevelType w:val="hybridMultilevel"/>
    <w:tmpl w:val="0BB20D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8311E"/>
    <w:multiLevelType w:val="hybridMultilevel"/>
    <w:tmpl w:val="89260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3"/>
  </w:num>
  <w:num w:numId="10">
    <w:abstractNumId w:val="1"/>
  </w:num>
  <w:num w:numId="11">
    <w:abstractNumId w:val="12"/>
  </w:num>
  <w:num w:numId="12">
    <w:abstractNumId w:val="7"/>
  </w:num>
  <w:num w:numId="13">
    <w:abstractNumId w:val="5"/>
  </w:num>
  <w:num w:numId="14">
    <w:abstractNumId w:val="9"/>
  </w:num>
  <w:num w:numId="15">
    <w:abstractNumId w:val="4"/>
  </w:num>
  <w:num w:numId="16">
    <w:abstractNumId w:val="8"/>
  </w:num>
  <w:num w:numId="17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3246A"/>
    <w:rsid w:val="0003529B"/>
    <w:rsid w:val="00040EB7"/>
    <w:rsid w:val="00043E15"/>
    <w:rsid w:val="000455AE"/>
    <w:rsid w:val="00046F79"/>
    <w:rsid w:val="0004732A"/>
    <w:rsid w:val="00051DB8"/>
    <w:rsid w:val="00065FA0"/>
    <w:rsid w:val="000710F8"/>
    <w:rsid w:val="000736E7"/>
    <w:rsid w:val="00074024"/>
    <w:rsid w:val="0007552E"/>
    <w:rsid w:val="00087ACA"/>
    <w:rsid w:val="00094D45"/>
    <w:rsid w:val="000974F5"/>
    <w:rsid w:val="000A12AF"/>
    <w:rsid w:val="000A3203"/>
    <w:rsid w:val="000B507F"/>
    <w:rsid w:val="000B7003"/>
    <w:rsid w:val="000D3572"/>
    <w:rsid w:val="000F1BBE"/>
    <w:rsid w:val="00107937"/>
    <w:rsid w:val="00122200"/>
    <w:rsid w:val="00122344"/>
    <w:rsid w:val="00122BFA"/>
    <w:rsid w:val="00136651"/>
    <w:rsid w:val="00144443"/>
    <w:rsid w:val="00152BDB"/>
    <w:rsid w:val="00154865"/>
    <w:rsid w:val="00162A4D"/>
    <w:rsid w:val="00191DE6"/>
    <w:rsid w:val="001B0530"/>
    <w:rsid w:val="001B0B77"/>
    <w:rsid w:val="001B379F"/>
    <w:rsid w:val="001B47A3"/>
    <w:rsid w:val="001C7764"/>
    <w:rsid w:val="001D0DCE"/>
    <w:rsid w:val="001D3A76"/>
    <w:rsid w:val="001E2012"/>
    <w:rsid w:val="001F5110"/>
    <w:rsid w:val="002012C6"/>
    <w:rsid w:val="002073F1"/>
    <w:rsid w:val="00213C69"/>
    <w:rsid w:val="00215DA5"/>
    <w:rsid w:val="00217AB6"/>
    <w:rsid w:val="00223229"/>
    <w:rsid w:val="00232932"/>
    <w:rsid w:val="00237A45"/>
    <w:rsid w:val="002407DA"/>
    <w:rsid w:val="0024105A"/>
    <w:rsid w:val="00257F79"/>
    <w:rsid w:val="00263624"/>
    <w:rsid w:val="00264B88"/>
    <w:rsid w:val="00280708"/>
    <w:rsid w:val="00281C50"/>
    <w:rsid w:val="00283C1B"/>
    <w:rsid w:val="00293BAC"/>
    <w:rsid w:val="00296EFC"/>
    <w:rsid w:val="002B294C"/>
    <w:rsid w:val="002E3835"/>
    <w:rsid w:val="002E61D7"/>
    <w:rsid w:val="00317AF6"/>
    <w:rsid w:val="0033331F"/>
    <w:rsid w:val="0033462F"/>
    <w:rsid w:val="00334CFE"/>
    <w:rsid w:val="00337B07"/>
    <w:rsid w:val="00347E32"/>
    <w:rsid w:val="00354BF7"/>
    <w:rsid w:val="0035711A"/>
    <w:rsid w:val="00361074"/>
    <w:rsid w:val="003628E1"/>
    <w:rsid w:val="00364D54"/>
    <w:rsid w:val="00370D5D"/>
    <w:rsid w:val="003856F8"/>
    <w:rsid w:val="0039553C"/>
    <w:rsid w:val="003966B3"/>
    <w:rsid w:val="003A0665"/>
    <w:rsid w:val="003B7B43"/>
    <w:rsid w:val="003C3E0D"/>
    <w:rsid w:val="003C5A8E"/>
    <w:rsid w:val="003D05B8"/>
    <w:rsid w:val="003D15ED"/>
    <w:rsid w:val="003D44CB"/>
    <w:rsid w:val="003D4957"/>
    <w:rsid w:val="003E2A7D"/>
    <w:rsid w:val="003F56B7"/>
    <w:rsid w:val="004118AA"/>
    <w:rsid w:val="004128D9"/>
    <w:rsid w:val="004159D3"/>
    <w:rsid w:val="00427433"/>
    <w:rsid w:val="004301E3"/>
    <w:rsid w:val="00437F5F"/>
    <w:rsid w:val="004476B5"/>
    <w:rsid w:val="004626D3"/>
    <w:rsid w:val="0046560F"/>
    <w:rsid w:val="004669F8"/>
    <w:rsid w:val="00470066"/>
    <w:rsid w:val="00482CBA"/>
    <w:rsid w:val="00491A08"/>
    <w:rsid w:val="004D5EB7"/>
    <w:rsid w:val="004E0CC3"/>
    <w:rsid w:val="004E4F95"/>
    <w:rsid w:val="004E594D"/>
    <w:rsid w:val="004E694A"/>
    <w:rsid w:val="00501766"/>
    <w:rsid w:val="005215E0"/>
    <w:rsid w:val="00526D9B"/>
    <w:rsid w:val="00531614"/>
    <w:rsid w:val="00542EC7"/>
    <w:rsid w:val="00547FDF"/>
    <w:rsid w:val="00553DD6"/>
    <w:rsid w:val="00555BAC"/>
    <w:rsid w:val="005612AC"/>
    <w:rsid w:val="005708D8"/>
    <w:rsid w:val="00576F4B"/>
    <w:rsid w:val="005869CE"/>
    <w:rsid w:val="005939CF"/>
    <w:rsid w:val="005A3FD2"/>
    <w:rsid w:val="005B0C4E"/>
    <w:rsid w:val="005B4FF5"/>
    <w:rsid w:val="005B56BF"/>
    <w:rsid w:val="005C6DFC"/>
    <w:rsid w:val="005D7AD4"/>
    <w:rsid w:val="005E273B"/>
    <w:rsid w:val="005F0D8B"/>
    <w:rsid w:val="005F51CB"/>
    <w:rsid w:val="00606DE8"/>
    <w:rsid w:val="00611935"/>
    <w:rsid w:val="00625530"/>
    <w:rsid w:val="00635994"/>
    <w:rsid w:val="006366A4"/>
    <w:rsid w:val="006375AB"/>
    <w:rsid w:val="00657BBD"/>
    <w:rsid w:val="00657BE0"/>
    <w:rsid w:val="006672DC"/>
    <w:rsid w:val="00667B4B"/>
    <w:rsid w:val="00672E2B"/>
    <w:rsid w:val="006911C8"/>
    <w:rsid w:val="0069595B"/>
    <w:rsid w:val="0069692D"/>
    <w:rsid w:val="006A45F1"/>
    <w:rsid w:val="006B1A0E"/>
    <w:rsid w:val="006B599E"/>
    <w:rsid w:val="006B7259"/>
    <w:rsid w:val="006C177F"/>
    <w:rsid w:val="006C4AB5"/>
    <w:rsid w:val="006C4E43"/>
    <w:rsid w:val="006D4AE2"/>
    <w:rsid w:val="006E48D3"/>
    <w:rsid w:val="006E621C"/>
    <w:rsid w:val="006F3523"/>
    <w:rsid w:val="006F762D"/>
    <w:rsid w:val="00703060"/>
    <w:rsid w:val="00714C6C"/>
    <w:rsid w:val="00737A4A"/>
    <w:rsid w:val="00740199"/>
    <w:rsid w:val="00753EB7"/>
    <w:rsid w:val="00754B8C"/>
    <w:rsid w:val="0078631D"/>
    <w:rsid w:val="00795B7B"/>
    <w:rsid w:val="007A12E2"/>
    <w:rsid w:val="007C1B1A"/>
    <w:rsid w:val="007D2198"/>
    <w:rsid w:val="007D7144"/>
    <w:rsid w:val="007D7EAB"/>
    <w:rsid w:val="007F2230"/>
    <w:rsid w:val="00810C38"/>
    <w:rsid w:val="00813585"/>
    <w:rsid w:val="00815F3C"/>
    <w:rsid w:val="00840C5B"/>
    <w:rsid w:val="00854629"/>
    <w:rsid w:val="0086295A"/>
    <w:rsid w:val="00863371"/>
    <w:rsid w:val="008748B5"/>
    <w:rsid w:val="008770A7"/>
    <w:rsid w:val="0088104C"/>
    <w:rsid w:val="00893E06"/>
    <w:rsid w:val="008940DA"/>
    <w:rsid w:val="00895041"/>
    <w:rsid w:val="0089646E"/>
    <w:rsid w:val="008971BC"/>
    <w:rsid w:val="008B28F8"/>
    <w:rsid w:val="008B7AD5"/>
    <w:rsid w:val="008C161C"/>
    <w:rsid w:val="008C2113"/>
    <w:rsid w:val="008C5A4C"/>
    <w:rsid w:val="008C6967"/>
    <w:rsid w:val="008E06C4"/>
    <w:rsid w:val="008E2317"/>
    <w:rsid w:val="008E2D9C"/>
    <w:rsid w:val="008F7700"/>
    <w:rsid w:val="00902626"/>
    <w:rsid w:val="00922D6B"/>
    <w:rsid w:val="00926205"/>
    <w:rsid w:val="00927E35"/>
    <w:rsid w:val="009423E6"/>
    <w:rsid w:val="009543D3"/>
    <w:rsid w:val="0095744D"/>
    <w:rsid w:val="00982E5D"/>
    <w:rsid w:val="00983C5F"/>
    <w:rsid w:val="009856D2"/>
    <w:rsid w:val="00987D28"/>
    <w:rsid w:val="009903E2"/>
    <w:rsid w:val="009D2C67"/>
    <w:rsid w:val="009E76EC"/>
    <w:rsid w:val="009F1B8C"/>
    <w:rsid w:val="009F6C6F"/>
    <w:rsid w:val="009F7269"/>
    <w:rsid w:val="00A00209"/>
    <w:rsid w:val="00A02F49"/>
    <w:rsid w:val="00A0367E"/>
    <w:rsid w:val="00A05D64"/>
    <w:rsid w:val="00A10AA8"/>
    <w:rsid w:val="00A32334"/>
    <w:rsid w:val="00A37BEC"/>
    <w:rsid w:val="00A435FB"/>
    <w:rsid w:val="00A446E6"/>
    <w:rsid w:val="00A5275D"/>
    <w:rsid w:val="00A53D36"/>
    <w:rsid w:val="00A549DC"/>
    <w:rsid w:val="00A73243"/>
    <w:rsid w:val="00A73A4C"/>
    <w:rsid w:val="00A866B3"/>
    <w:rsid w:val="00A93BCB"/>
    <w:rsid w:val="00AC6AA5"/>
    <w:rsid w:val="00AD56FD"/>
    <w:rsid w:val="00AE14E6"/>
    <w:rsid w:val="00AE62D7"/>
    <w:rsid w:val="00AF1E6B"/>
    <w:rsid w:val="00AF24B2"/>
    <w:rsid w:val="00AF35DD"/>
    <w:rsid w:val="00AF62EE"/>
    <w:rsid w:val="00B00D1E"/>
    <w:rsid w:val="00B025CA"/>
    <w:rsid w:val="00B03020"/>
    <w:rsid w:val="00B339A8"/>
    <w:rsid w:val="00B71851"/>
    <w:rsid w:val="00B721DD"/>
    <w:rsid w:val="00B81ED4"/>
    <w:rsid w:val="00B84328"/>
    <w:rsid w:val="00B852ED"/>
    <w:rsid w:val="00B93F53"/>
    <w:rsid w:val="00B96ED0"/>
    <w:rsid w:val="00B97DAF"/>
    <w:rsid w:val="00BA4F39"/>
    <w:rsid w:val="00BA632D"/>
    <w:rsid w:val="00BC29D4"/>
    <w:rsid w:val="00BD6364"/>
    <w:rsid w:val="00BE3344"/>
    <w:rsid w:val="00BE77A5"/>
    <w:rsid w:val="00BF1692"/>
    <w:rsid w:val="00BF2AD5"/>
    <w:rsid w:val="00C026BA"/>
    <w:rsid w:val="00C37F59"/>
    <w:rsid w:val="00C441B6"/>
    <w:rsid w:val="00C514E2"/>
    <w:rsid w:val="00C51FCE"/>
    <w:rsid w:val="00C539C3"/>
    <w:rsid w:val="00C55FC3"/>
    <w:rsid w:val="00C60E1D"/>
    <w:rsid w:val="00C82D46"/>
    <w:rsid w:val="00C9601D"/>
    <w:rsid w:val="00C967D9"/>
    <w:rsid w:val="00CC2986"/>
    <w:rsid w:val="00CC29AA"/>
    <w:rsid w:val="00CC561D"/>
    <w:rsid w:val="00CE5181"/>
    <w:rsid w:val="00CF5232"/>
    <w:rsid w:val="00D16BF3"/>
    <w:rsid w:val="00D23773"/>
    <w:rsid w:val="00D4179C"/>
    <w:rsid w:val="00D5350F"/>
    <w:rsid w:val="00D57718"/>
    <w:rsid w:val="00D66113"/>
    <w:rsid w:val="00D90CA7"/>
    <w:rsid w:val="00D90EC4"/>
    <w:rsid w:val="00D97C4D"/>
    <w:rsid w:val="00DA1B0F"/>
    <w:rsid w:val="00DA4962"/>
    <w:rsid w:val="00DD3A1E"/>
    <w:rsid w:val="00DE0F8D"/>
    <w:rsid w:val="00DE483C"/>
    <w:rsid w:val="00DF294B"/>
    <w:rsid w:val="00E22E87"/>
    <w:rsid w:val="00E33F47"/>
    <w:rsid w:val="00E42426"/>
    <w:rsid w:val="00E466C2"/>
    <w:rsid w:val="00E74975"/>
    <w:rsid w:val="00E95A78"/>
    <w:rsid w:val="00EB70A4"/>
    <w:rsid w:val="00EC3AF8"/>
    <w:rsid w:val="00ED055A"/>
    <w:rsid w:val="00EE0AA0"/>
    <w:rsid w:val="00EF1226"/>
    <w:rsid w:val="00EF2A2F"/>
    <w:rsid w:val="00EF4915"/>
    <w:rsid w:val="00F079C4"/>
    <w:rsid w:val="00F26931"/>
    <w:rsid w:val="00F374D5"/>
    <w:rsid w:val="00F37969"/>
    <w:rsid w:val="00F402A0"/>
    <w:rsid w:val="00F40B2D"/>
    <w:rsid w:val="00F41AF2"/>
    <w:rsid w:val="00F4247B"/>
    <w:rsid w:val="00F51389"/>
    <w:rsid w:val="00F66D33"/>
    <w:rsid w:val="00F737C5"/>
    <w:rsid w:val="00F809B1"/>
    <w:rsid w:val="00F91066"/>
    <w:rsid w:val="00F92F3D"/>
    <w:rsid w:val="00F93D3C"/>
    <w:rsid w:val="00FA3DB7"/>
    <w:rsid w:val="00FB5070"/>
    <w:rsid w:val="00FC1B48"/>
    <w:rsid w:val="00FC4AEF"/>
    <w:rsid w:val="00FD20DD"/>
    <w:rsid w:val="00FE0905"/>
    <w:rsid w:val="00FF3F2B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06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6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6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6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6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066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06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6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6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6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6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06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657KNE7CTRDA-1055151156-89</_dlc_DocId>
    <_dlc_DocIdUrl xmlns="cdd665a5-4d39-4c80-990a-8a3abca4f55f">
      <Url>http://vaww.oed.portal.va.gov/pm/hape/ipt_5010/EDI_Portfolio/_layouts/DocIdRedir.aspx?ID=657KNE7CTRDA-1055151156-89</Url>
      <Description>657KNE7CTRDA-1055151156-89</Description>
    </_dlc_DocIdUrl>
    <Category xmlns="53a7661f-d04e-4608-abef-a17f4a389bfc">ePharmacy</Category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aa0752e75ab42863590c5586e24bef24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1ed2a27bf2b4f6a272d7af183254436c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3.xml><?xml version="1.0" encoding="utf-8"?>
<ds:datastoreItem xmlns:ds="http://schemas.openxmlformats.org/officeDocument/2006/customXml" ds:itemID="{58D17228-9160-4AE0-A4A9-7D8510104D9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14601E7-3AFF-47FB-84F0-7002E7D5C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96C4381-55D4-497C-8584-5AB9DE8D6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Story</vt:lpstr>
    </vt:vector>
  </TitlesOfParts>
  <Company>Department of Veterans Affairs</Company>
  <LinksUpToDate>false</LinksUpToDate>
  <CharactersWithSpaces>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</dc:title>
  <dc:creator>Picker, James</dc:creator>
  <cp:lastModifiedBy>Julie Mann</cp:lastModifiedBy>
  <cp:revision>5</cp:revision>
  <dcterms:created xsi:type="dcterms:W3CDTF">2016-10-24T14:56:00Z</dcterms:created>
  <dcterms:modified xsi:type="dcterms:W3CDTF">2016-11-02T21:20:00Z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06067d3d-525d-44e0-8f82-aa5867b9d6bb</vt:lpwstr>
  </property>
  <property fmtid="{D5CDD505-2E9C-101B-9397-08002B2CF9AE}" pid="4" name="Order">
    <vt:r8>8900</vt:r8>
  </property>
</Properties>
</file>